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9CB85" w14:textId="43DC5D77" w:rsidR="00884C89" w:rsidRPr="00643505" w:rsidRDefault="00000147" w:rsidP="00643505">
      <w:pPr>
        <w:spacing w:after="0" w:line="240" w:lineRule="auto"/>
        <w:jc w:val="right"/>
        <w:rPr>
          <w:rFonts w:ascii="Times New Roman" w:hAnsi="Times New Roman" w:cs="Times New Roman"/>
        </w:rPr>
      </w:pPr>
      <w:r w:rsidRPr="6879758D">
        <w:rPr>
          <w:rFonts w:ascii="Times New Roman" w:hAnsi="Times New Roman" w:cs="Times New Roman"/>
        </w:rPr>
        <w:t>EELNÕU</w:t>
      </w:r>
      <w:r w:rsidRPr="0021731C">
        <w:rPr>
          <w:rFonts w:ascii="Times New Roman" w:hAnsi="Times New Roman" w:cs="Times New Roman"/>
          <w:szCs w:val="24"/>
        </w:rPr>
        <w:br/>
      </w:r>
      <w:commentRangeStart w:id="0"/>
      <w:r w:rsidR="006A0BE4">
        <w:rPr>
          <w:rFonts w:ascii="Times New Roman" w:hAnsi="Times New Roman" w:cs="Times New Roman"/>
        </w:rPr>
        <w:t>24</w:t>
      </w:r>
      <w:r w:rsidR="00C6668C" w:rsidRPr="6879758D">
        <w:rPr>
          <w:rFonts w:ascii="Times New Roman" w:hAnsi="Times New Roman" w:cs="Times New Roman"/>
        </w:rPr>
        <w:t>.11</w:t>
      </w:r>
      <w:r w:rsidRPr="6879758D">
        <w:rPr>
          <w:rFonts w:ascii="Times New Roman" w:hAnsi="Times New Roman" w:cs="Times New Roman"/>
        </w:rPr>
        <w:t>.2023</w:t>
      </w:r>
      <w:commentRangeEnd w:id="0"/>
      <w:r w:rsidR="00B36A4E">
        <w:rPr>
          <w:rStyle w:val="Kommentaariviide"/>
        </w:rPr>
        <w:commentReference w:id="0"/>
      </w:r>
    </w:p>
    <w:p w14:paraId="7A9D21FC" w14:textId="77777777" w:rsidR="614B294D" w:rsidRPr="00643505" w:rsidRDefault="614B294D" w:rsidP="00643505">
      <w:pPr>
        <w:spacing w:after="0" w:line="240" w:lineRule="auto"/>
        <w:jc w:val="right"/>
        <w:rPr>
          <w:rFonts w:ascii="Times New Roman" w:hAnsi="Times New Roman" w:cs="Times New Roman"/>
        </w:rPr>
      </w:pPr>
    </w:p>
    <w:p w14:paraId="022D8B29" w14:textId="0BE13FDC" w:rsidR="0021731C" w:rsidRPr="003B26C6" w:rsidRDefault="00000147" w:rsidP="00643505">
      <w:pPr>
        <w:spacing w:after="0" w:line="240" w:lineRule="auto"/>
        <w:jc w:val="center"/>
        <w:rPr>
          <w:rFonts w:ascii="Times New Roman" w:hAnsi="Times New Roman" w:cs="Times New Roman"/>
          <w:b/>
          <w:sz w:val="32"/>
          <w:szCs w:val="32"/>
        </w:rPr>
      </w:pPr>
      <w:proofErr w:type="spellStart"/>
      <w:r w:rsidRPr="003B26C6">
        <w:rPr>
          <w:rFonts w:ascii="Times New Roman" w:hAnsi="Times New Roman" w:cs="Times New Roman"/>
          <w:b/>
          <w:sz w:val="32"/>
          <w:szCs w:val="32"/>
        </w:rPr>
        <w:t>Välissuhtlemisseaduse</w:t>
      </w:r>
      <w:proofErr w:type="spellEnd"/>
      <w:r w:rsidRPr="003B26C6">
        <w:rPr>
          <w:rFonts w:ascii="Times New Roman" w:hAnsi="Times New Roman" w:cs="Times New Roman"/>
          <w:b/>
          <w:sz w:val="32"/>
          <w:szCs w:val="32"/>
        </w:rPr>
        <w:t xml:space="preserve"> </w:t>
      </w:r>
      <w:ins w:id="1" w:author="Mari Koik" w:date="2023-11-30T18:10:00Z">
        <w:r w:rsidR="00991032">
          <w:rPr>
            <w:rFonts w:ascii="Times New Roman" w:hAnsi="Times New Roman" w:cs="Times New Roman"/>
            <w:b/>
            <w:sz w:val="32"/>
            <w:szCs w:val="32"/>
          </w:rPr>
          <w:t xml:space="preserve">muutmise </w:t>
        </w:r>
      </w:ins>
      <w:r w:rsidR="005927F9" w:rsidRPr="003B26C6">
        <w:rPr>
          <w:rFonts w:ascii="Times New Roman" w:hAnsi="Times New Roman" w:cs="Times New Roman"/>
          <w:b/>
          <w:sz w:val="32"/>
          <w:szCs w:val="32"/>
        </w:rPr>
        <w:t xml:space="preserve">ja sellega seonduvalt teiste seaduste </w:t>
      </w:r>
      <w:r w:rsidRPr="003B26C6">
        <w:rPr>
          <w:rFonts w:ascii="Times New Roman" w:hAnsi="Times New Roman" w:cs="Times New Roman"/>
          <w:b/>
          <w:sz w:val="32"/>
          <w:szCs w:val="32"/>
        </w:rPr>
        <w:t>muutmise seadus</w:t>
      </w:r>
    </w:p>
    <w:p w14:paraId="79197236" w14:textId="77777777" w:rsidR="00643505" w:rsidRDefault="00643505" w:rsidP="00643505">
      <w:pPr>
        <w:spacing w:after="0" w:line="240" w:lineRule="auto"/>
        <w:jc w:val="both"/>
        <w:rPr>
          <w:rFonts w:ascii="Times New Roman" w:hAnsi="Times New Roman" w:cs="Times New Roman"/>
          <w:b/>
        </w:rPr>
      </w:pPr>
    </w:p>
    <w:p w14:paraId="28405892" w14:textId="5917976F"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 1. </w:t>
      </w:r>
      <w:proofErr w:type="spellStart"/>
      <w:r w:rsidRPr="6879758D">
        <w:rPr>
          <w:rFonts w:ascii="Times New Roman" w:hAnsi="Times New Roman" w:cs="Times New Roman"/>
          <w:b/>
        </w:rPr>
        <w:t>Välissuhtlemisseaduse</w:t>
      </w:r>
      <w:proofErr w:type="spellEnd"/>
      <w:r w:rsidRPr="6879758D">
        <w:rPr>
          <w:rFonts w:ascii="Times New Roman" w:hAnsi="Times New Roman" w:cs="Times New Roman"/>
          <w:b/>
        </w:rPr>
        <w:t xml:space="preserve"> muutmine</w:t>
      </w:r>
    </w:p>
    <w:p w14:paraId="4792A71E" w14:textId="77777777" w:rsidR="006E3C74" w:rsidRDefault="006E3C74" w:rsidP="0021731C">
      <w:pPr>
        <w:spacing w:after="0" w:line="240" w:lineRule="auto"/>
        <w:jc w:val="both"/>
        <w:rPr>
          <w:rFonts w:ascii="Times New Roman" w:hAnsi="Times New Roman" w:cs="Times New Roman"/>
          <w:szCs w:val="24"/>
        </w:rPr>
      </w:pPr>
    </w:p>
    <w:p w14:paraId="6021FEB7" w14:textId="77777777" w:rsidR="00884C89" w:rsidRPr="00643505" w:rsidRDefault="00000147" w:rsidP="00643505">
      <w:pPr>
        <w:spacing w:after="0" w:line="240" w:lineRule="auto"/>
        <w:jc w:val="both"/>
        <w:rPr>
          <w:rFonts w:ascii="Times New Roman" w:hAnsi="Times New Roman" w:cs="Times New Roman"/>
        </w:rPr>
      </w:pPr>
      <w:proofErr w:type="spellStart"/>
      <w:r w:rsidRPr="6879758D">
        <w:rPr>
          <w:rFonts w:ascii="Times New Roman" w:hAnsi="Times New Roman" w:cs="Times New Roman"/>
        </w:rPr>
        <w:t>Välissuhtlemisseaduses</w:t>
      </w:r>
      <w:proofErr w:type="spellEnd"/>
      <w:r w:rsidRPr="6879758D">
        <w:rPr>
          <w:rFonts w:ascii="Times New Roman" w:hAnsi="Times New Roman" w:cs="Times New Roman"/>
        </w:rPr>
        <w:t xml:space="preserve"> tehakse järgmised muudatused:</w:t>
      </w:r>
    </w:p>
    <w:p w14:paraId="1335A400" w14:textId="77777777" w:rsidR="006E3C74" w:rsidRDefault="006E3C74" w:rsidP="0021731C">
      <w:pPr>
        <w:spacing w:after="0" w:line="240" w:lineRule="auto"/>
        <w:jc w:val="both"/>
        <w:rPr>
          <w:rFonts w:ascii="Times New Roman" w:hAnsi="Times New Roman" w:cs="Times New Roman"/>
          <w:b/>
          <w:szCs w:val="24"/>
        </w:rPr>
      </w:pPr>
    </w:p>
    <w:p w14:paraId="0BE14E99"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1) </w:t>
      </w:r>
      <w:r w:rsidR="00487EC1" w:rsidRPr="6879758D">
        <w:rPr>
          <w:rFonts w:ascii="Times New Roman" w:hAnsi="Times New Roman" w:cs="Times New Roman"/>
        </w:rPr>
        <w:t>paragrahvi 1 lõige</w:t>
      </w:r>
      <w:r w:rsidRPr="6879758D">
        <w:rPr>
          <w:rFonts w:ascii="Times New Roman" w:hAnsi="Times New Roman" w:cs="Times New Roman"/>
        </w:rPr>
        <w:t xml:space="preserve"> 3 muudetakse ja sõnastatakse järgmiselt:</w:t>
      </w:r>
    </w:p>
    <w:p w14:paraId="5D90F8B4"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„(3) Käesolevat seadust ei kohaldata rahastuslepingutele, riigigarantii lepingutele, riigieelarveliste laenude lepingutele ja riigi eraõiguslikes juriidilistes isikutes osalemisele.“;</w:t>
      </w:r>
    </w:p>
    <w:p w14:paraId="1DA20947" w14:textId="77777777" w:rsidR="006E3C74" w:rsidRDefault="006E3C74" w:rsidP="0021731C">
      <w:pPr>
        <w:spacing w:after="0" w:line="240" w:lineRule="auto"/>
        <w:jc w:val="both"/>
        <w:rPr>
          <w:rFonts w:ascii="Times New Roman" w:hAnsi="Times New Roman" w:cs="Times New Roman"/>
          <w:b/>
          <w:szCs w:val="24"/>
        </w:rPr>
      </w:pPr>
    </w:p>
    <w:p w14:paraId="6C4AB43E" w14:textId="0E8EC1B4"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2) </w:t>
      </w:r>
      <w:r w:rsidR="00487EC1" w:rsidRPr="6879758D">
        <w:rPr>
          <w:rFonts w:ascii="Times New Roman" w:hAnsi="Times New Roman" w:cs="Times New Roman"/>
        </w:rPr>
        <w:t xml:space="preserve">paragrahvi 3 </w:t>
      </w:r>
      <w:r w:rsidRPr="6879758D">
        <w:rPr>
          <w:rFonts w:ascii="Times New Roman" w:hAnsi="Times New Roman" w:cs="Times New Roman"/>
        </w:rPr>
        <w:t>p</w:t>
      </w:r>
      <w:r w:rsidR="00487EC1" w:rsidRPr="6879758D">
        <w:rPr>
          <w:rFonts w:ascii="Times New Roman" w:hAnsi="Times New Roman" w:cs="Times New Roman"/>
        </w:rPr>
        <w:t>unkt</w:t>
      </w:r>
      <w:r w:rsidRPr="6879758D">
        <w:rPr>
          <w:rFonts w:ascii="Times New Roman" w:hAnsi="Times New Roman" w:cs="Times New Roman"/>
        </w:rPr>
        <w:t xml:space="preserve"> 3 muudetakse ja sõnastatakse järgmiselt:</w:t>
      </w:r>
    </w:p>
    <w:p w14:paraId="08F1AB5C" w14:textId="6546BD9D"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w:t>
      </w:r>
      <w:r w:rsidRPr="0EB9B50F">
        <w:rPr>
          <w:rFonts w:ascii="Times New Roman" w:hAnsi="Times New Roman" w:cs="Times New Roman"/>
          <w:i/>
        </w:rPr>
        <w:t xml:space="preserve">ametkondlik </w:t>
      </w:r>
      <w:proofErr w:type="spellStart"/>
      <w:r w:rsidRPr="0EB9B50F">
        <w:rPr>
          <w:rFonts w:ascii="Times New Roman" w:hAnsi="Times New Roman" w:cs="Times New Roman"/>
          <w:i/>
        </w:rPr>
        <w:t>välisleping</w:t>
      </w:r>
      <w:proofErr w:type="spellEnd"/>
      <w:r w:rsidRPr="6879758D">
        <w:rPr>
          <w:rFonts w:ascii="Times New Roman" w:hAnsi="Times New Roman" w:cs="Times New Roman"/>
        </w:rPr>
        <w:t xml:space="preserve"> – </w:t>
      </w:r>
      <w:r w:rsidR="00050E3D" w:rsidRPr="6879758D">
        <w:rPr>
          <w:rFonts w:ascii="Times New Roman" w:hAnsi="Times New Roman" w:cs="Times New Roman"/>
        </w:rPr>
        <w:t>v</w:t>
      </w:r>
      <w:r w:rsidRPr="6879758D">
        <w:rPr>
          <w:rFonts w:ascii="Times New Roman" w:hAnsi="Times New Roman" w:cs="Times New Roman"/>
        </w:rPr>
        <w:t xml:space="preserve">älisriigi asutuse või rahvusvahelise organisatsiooniga sõlmitud Eesti Vabariigi riigiasutuse või omavalitsusüksuse kirjalik kokkulepe või avalik-õigusliku juriidilise isiku poolt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alusel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rakendamiseks sõlmitud kirjalik kokkulepe, mis on sõlmitud vastavalt nende pädevusele ja mida reguleeritakse rahvusvahelise õigusega.“;</w:t>
      </w:r>
    </w:p>
    <w:p w14:paraId="3A478D36" w14:textId="77777777" w:rsidR="006E3C74" w:rsidRDefault="006E3C74" w:rsidP="0021731C">
      <w:pPr>
        <w:spacing w:after="0" w:line="240" w:lineRule="auto"/>
        <w:jc w:val="both"/>
        <w:rPr>
          <w:rFonts w:ascii="Times New Roman" w:hAnsi="Times New Roman" w:cs="Times New Roman"/>
          <w:b/>
          <w:szCs w:val="24"/>
        </w:rPr>
      </w:pPr>
    </w:p>
    <w:p w14:paraId="66013193"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3) </w:t>
      </w:r>
      <w:r w:rsidR="00487EC1" w:rsidRPr="6879758D">
        <w:rPr>
          <w:rFonts w:ascii="Times New Roman" w:hAnsi="Times New Roman" w:cs="Times New Roman"/>
        </w:rPr>
        <w:t>paragrahvi 5 lõike</w:t>
      </w:r>
      <w:r w:rsidRPr="6879758D">
        <w:rPr>
          <w:rFonts w:ascii="Times New Roman" w:hAnsi="Times New Roman" w:cs="Times New Roman"/>
        </w:rPr>
        <w:t xml:space="preserve"> 2 p</w:t>
      </w:r>
      <w:r w:rsidR="00487EC1" w:rsidRPr="6879758D">
        <w:rPr>
          <w:rFonts w:ascii="Times New Roman" w:hAnsi="Times New Roman" w:cs="Times New Roman"/>
        </w:rPr>
        <w:t>unkt</w:t>
      </w:r>
      <w:r w:rsidRPr="6879758D">
        <w:rPr>
          <w:rFonts w:ascii="Times New Roman" w:hAnsi="Times New Roman" w:cs="Times New Roman"/>
        </w:rPr>
        <w:t xml:space="preserve"> 3 tunnistatakse kehtetuks;</w:t>
      </w:r>
    </w:p>
    <w:p w14:paraId="56D7AFE4" w14:textId="77777777" w:rsidR="006E3C74" w:rsidRDefault="006E3C74" w:rsidP="0021731C">
      <w:pPr>
        <w:spacing w:after="0" w:line="240" w:lineRule="auto"/>
        <w:jc w:val="both"/>
        <w:rPr>
          <w:rFonts w:ascii="Times New Roman" w:hAnsi="Times New Roman" w:cs="Times New Roman"/>
          <w:b/>
          <w:szCs w:val="24"/>
        </w:rPr>
      </w:pPr>
    </w:p>
    <w:p w14:paraId="2B838F5A"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4) </w:t>
      </w:r>
      <w:r w:rsidR="00487EC1" w:rsidRPr="6879758D">
        <w:rPr>
          <w:rFonts w:ascii="Times New Roman" w:hAnsi="Times New Roman" w:cs="Times New Roman"/>
        </w:rPr>
        <w:t>paragrahvi 8 lõike</w:t>
      </w:r>
      <w:r w:rsidRPr="6879758D">
        <w:rPr>
          <w:rFonts w:ascii="Times New Roman" w:hAnsi="Times New Roman" w:cs="Times New Roman"/>
        </w:rPr>
        <w:t xml:space="preserve"> 1 p</w:t>
      </w:r>
      <w:r w:rsidR="00487EC1" w:rsidRPr="6879758D">
        <w:rPr>
          <w:rFonts w:ascii="Times New Roman" w:hAnsi="Times New Roman" w:cs="Times New Roman"/>
        </w:rPr>
        <w:t>unktist</w:t>
      </w:r>
      <w:r w:rsidRPr="6879758D">
        <w:rPr>
          <w:rFonts w:ascii="Times New Roman" w:hAnsi="Times New Roman" w:cs="Times New Roman"/>
        </w:rPr>
        <w:t xml:space="preserve"> 6 jäetakse välja tekstiosa „ja valitsusi“;</w:t>
      </w:r>
    </w:p>
    <w:p w14:paraId="711F3B25" w14:textId="77777777" w:rsidR="006E3C74" w:rsidRDefault="006E3C74" w:rsidP="0021731C">
      <w:pPr>
        <w:spacing w:after="0" w:line="240" w:lineRule="auto"/>
        <w:jc w:val="both"/>
        <w:rPr>
          <w:rFonts w:ascii="Times New Roman" w:hAnsi="Times New Roman" w:cs="Times New Roman"/>
          <w:b/>
          <w:szCs w:val="24"/>
        </w:rPr>
      </w:pPr>
    </w:p>
    <w:p w14:paraId="562CF745" w14:textId="78BCA64C"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bCs/>
        </w:rPr>
        <w:t xml:space="preserve">5) </w:t>
      </w:r>
      <w:r w:rsidR="00487EC1" w:rsidRPr="6879758D">
        <w:rPr>
          <w:rFonts w:ascii="Times New Roman" w:hAnsi="Times New Roman" w:cs="Times New Roman"/>
        </w:rPr>
        <w:t>paragrahvi 8 lõike</w:t>
      </w:r>
      <w:r w:rsidRPr="6879758D">
        <w:rPr>
          <w:rFonts w:ascii="Times New Roman" w:hAnsi="Times New Roman" w:cs="Times New Roman"/>
        </w:rPr>
        <w:t xml:space="preserve"> 1 </w:t>
      </w:r>
      <w:r w:rsidRPr="00311215">
        <w:rPr>
          <w:rFonts w:ascii="Times New Roman" w:hAnsi="Times New Roman" w:cs="Times New Roman"/>
        </w:rPr>
        <w:t>p</w:t>
      </w:r>
      <w:r w:rsidR="00487EC1" w:rsidRPr="00311215">
        <w:rPr>
          <w:rFonts w:ascii="Times New Roman" w:hAnsi="Times New Roman" w:cs="Times New Roman"/>
        </w:rPr>
        <w:t>unkt</w:t>
      </w:r>
      <w:r w:rsidR="00311215">
        <w:rPr>
          <w:rFonts w:ascii="Times New Roman" w:hAnsi="Times New Roman" w:cs="Times New Roman"/>
        </w:rPr>
        <w:t>id</w:t>
      </w:r>
      <w:r w:rsidRPr="00311215">
        <w:rPr>
          <w:rFonts w:ascii="Times New Roman" w:hAnsi="Times New Roman" w:cs="Times New Roman"/>
        </w:rPr>
        <w:t xml:space="preserve"> 8</w:t>
      </w:r>
      <w:r w:rsidR="00311215">
        <w:rPr>
          <w:rFonts w:ascii="Times New Roman" w:hAnsi="Times New Roman" w:cs="Times New Roman"/>
        </w:rPr>
        <w:t xml:space="preserve"> ja 9</w:t>
      </w:r>
      <w:r w:rsidRPr="6879758D">
        <w:rPr>
          <w:rFonts w:ascii="Times New Roman" w:hAnsi="Times New Roman" w:cs="Times New Roman"/>
        </w:rPr>
        <w:t xml:space="preserve"> muudetakse ja sõnastatakse järgmiselt:</w:t>
      </w:r>
    </w:p>
    <w:p w14:paraId="16170396" w14:textId="0E6A95DB"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„8) moodustab vajaduse korral valitsusdelegatsioone lähetamiseks teistesse riikidesse, rahvusvahelistesse organisatsioonidesse ja rahvusvahelistele nõupidamistele</w:t>
      </w:r>
      <w:commentRangeStart w:id="2"/>
      <w:r w:rsidRPr="6879758D">
        <w:rPr>
          <w:rFonts w:ascii="Times New Roman" w:hAnsi="Times New Roman" w:cs="Times New Roman"/>
        </w:rPr>
        <w:t>;</w:t>
      </w:r>
      <w:del w:id="3" w:author="Mari Koik" w:date="2023-11-30T18:11:00Z">
        <w:r w:rsidRPr="6879758D" w:rsidDel="00991032">
          <w:rPr>
            <w:rFonts w:ascii="Times New Roman" w:hAnsi="Times New Roman" w:cs="Times New Roman"/>
          </w:rPr>
          <w:delText>“</w:delText>
        </w:r>
      </w:del>
      <w:commentRangeEnd w:id="2"/>
      <w:r w:rsidR="006558F4">
        <w:rPr>
          <w:rStyle w:val="Kommentaariviide"/>
        </w:rPr>
        <w:commentReference w:id="2"/>
      </w:r>
    </w:p>
    <w:p w14:paraId="0F581735" w14:textId="6EE7F57D"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9) asutab Eesti Vabariigi diplomaatilisi esindusi välisriikidesse ja rahvusvaheliste organisatsioonide juurde ning lõpetab nende tegevuse;“;</w:t>
      </w:r>
    </w:p>
    <w:p w14:paraId="417F17B5" w14:textId="77777777" w:rsidR="006E3C74" w:rsidRDefault="006E3C74" w:rsidP="0021731C">
      <w:pPr>
        <w:spacing w:after="0" w:line="240" w:lineRule="auto"/>
        <w:jc w:val="both"/>
        <w:rPr>
          <w:rFonts w:ascii="Times New Roman" w:hAnsi="Times New Roman" w:cs="Times New Roman"/>
          <w:b/>
          <w:szCs w:val="24"/>
        </w:rPr>
      </w:pPr>
    </w:p>
    <w:p w14:paraId="43BD5139" w14:textId="53C1A5FC" w:rsidR="00884C89" w:rsidRPr="00643505" w:rsidRDefault="00311215" w:rsidP="00643505">
      <w:pPr>
        <w:spacing w:after="0" w:line="240" w:lineRule="auto"/>
        <w:jc w:val="both"/>
        <w:rPr>
          <w:rFonts w:ascii="Times New Roman" w:hAnsi="Times New Roman" w:cs="Times New Roman"/>
        </w:rPr>
      </w:pPr>
      <w:r>
        <w:rPr>
          <w:rFonts w:ascii="Times New Roman" w:hAnsi="Times New Roman" w:cs="Times New Roman"/>
          <w:b/>
          <w:bCs/>
        </w:rPr>
        <w:t>6</w:t>
      </w:r>
      <w:r w:rsidR="00000147" w:rsidRPr="00AE68EC">
        <w:rPr>
          <w:rFonts w:ascii="Times New Roman" w:hAnsi="Times New Roman" w:cs="Times New Roman"/>
          <w:b/>
          <w:bCs/>
        </w:rPr>
        <w:t xml:space="preserve">) </w:t>
      </w:r>
      <w:r w:rsidR="00487EC1" w:rsidRPr="00E34881">
        <w:rPr>
          <w:rFonts w:ascii="Times New Roman" w:hAnsi="Times New Roman" w:cs="Times New Roman"/>
        </w:rPr>
        <w:t>paragrahvi</w:t>
      </w:r>
      <w:r w:rsidR="00487EC1" w:rsidRPr="6879758D">
        <w:rPr>
          <w:rFonts w:ascii="Times New Roman" w:hAnsi="Times New Roman" w:cs="Times New Roman"/>
        </w:rPr>
        <w:t xml:space="preserve"> 8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unktist</w:t>
      </w:r>
      <w:r w:rsidR="00000147" w:rsidRPr="6879758D">
        <w:rPr>
          <w:rFonts w:ascii="Times New Roman" w:hAnsi="Times New Roman" w:cs="Times New Roman"/>
        </w:rPr>
        <w:t xml:space="preserve"> 11 jäetakse välja tekstiosa „, kehtestab määrusega arengu- ja humanitaarabi andmise tingimused ja korra“;</w:t>
      </w:r>
    </w:p>
    <w:p w14:paraId="50E1C2B6" w14:textId="77777777" w:rsidR="006E3C74" w:rsidRDefault="006E3C74" w:rsidP="0021731C">
      <w:pPr>
        <w:spacing w:after="0" w:line="240" w:lineRule="auto"/>
        <w:jc w:val="both"/>
        <w:rPr>
          <w:rFonts w:ascii="Times New Roman" w:hAnsi="Times New Roman" w:cs="Times New Roman"/>
          <w:b/>
          <w:szCs w:val="24"/>
        </w:rPr>
      </w:pPr>
    </w:p>
    <w:p w14:paraId="7FF79322" w14:textId="47098BD7" w:rsidR="00884C89" w:rsidRPr="00643505" w:rsidRDefault="00311215" w:rsidP="00643505">
      <w:pPr>
        <w:spacing w:after="0" w:line="240" w:lineRule="auto"/>
        <w:jc w:val="both"/>
        <w:rPr>
          <w:rFonts w:ascii="Times New Roman" w:hAnsi="Times New Roman" w:cs="Times New Roman"/>
        </w:rPr>
      </w:pPr>
      <w:r>
        <w:rPr>
          <w:rFonts w:ascii="Times New Roman" w:hAnsi="Times New Roman" w:cs="Times New Roman"/>
          <w:b/>
          <w:bCs/>
        </w:rPr>
        <w:t>7</w:t>
      </w:r>
      <w:r w:rsidR="00000147" w:rsidRPr="00AE68EC">
        <w:rPr>
          <w:rFonts w:ascii="Times New Roman" w:hAnsi="Times New Roman" w:cs="Times New Roman"/>
          <w:b/>
          <w:bCs/>
        </w:rPr>
        <w:t xml:space="preserve">) </w:t>
      </w:r>
      <w:r w:rsidR="00487EC1" w:rsidRPr="6879758D">
        <w:rPr>
          <w:rFonts w:ascii="Times New Roman" w:hAnsi="Times New Roman" w:cs="Times New Roman"/>
        </w:rPr>
        <w:t>paragrahvi 8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unkti</w:t>
      </w:r>
      <w:r w:rsidR="00000147" w:rsidRPr="6879758D">
        <w:rPr>
          <w:rFonts w:ascii="Times New Roman" w:hAnsi="Times New Roman" w:cs="Times New Roman"/>
        </w:rPr>
        <w:t xml:space="preserve"> 12 täiendatakse pärast tekstiosa „ühineb nendega“ tekstiosaga „või sõlmib vastastikuse mõistmise memorandumeid“;</w:t>
      </w:r>
    </w:p>
    <w:p w14:paraId="57D48971" w14:textId="77777777" w:rsidR="006E3C74" w:rsidRDefault="006E3C74" w:rsidP="0021731C">
      <w:pPr>
        <w:spacing w:after="0" w:line="240" w:lineRule="auto"/>
        <w:jc w:val="both"/>
        <w:rPr>
          <w:rFonts w:ascii="Times New Roman" w:hAnsi="Times New Roman" w:cs="Times New Roman"/>
          <w:b/>
          <w:szCs w:val="24"/>
        </w:rPr>
      </w:pPr>
    </w:p>
    <w:p w14:paraId="0FA9AB44" w14:textId="54468208" w:rsidR="00884C89" w:rsidRPr="00643505" w:rsidRDefault="00311215" w:rsidP="00643505">
      <w:pPr>
        <w:spacing w:after="0" w:line="240" w:lineRule="auto"/>
        <w:jc w:val="both"/>
        <w:rPr>
          <w:rFonts w:ascii="Times New Roman" w:hAnsi="Times New Roman" w:cs="Times New Roman"/>
        </w:rPr>
      </w:pPr>
      <w:r>
        <w:rPr>
          <w:rFonts w:ascii="Times New Roman" w:hAnsi="Times New Roman" w:cs="Times New Roman"/>
          <w:b/>
          <w:bCs/>
        </w:rPr>
        <w:t>8</w:t>
      </w:r>
      <w:r w:rsidR="00000147" w:rsidRPr="00AE68EC">
        <w:rPr>
          <w:rFonts w:ascii="Times New Roman" w:hAnsi="Times New Roman" w:cs="Times New Roman"/>
          <w:b/>
          <w:bCs/>
        </w:rPr>
        <w:t xml:space="preserve">) </w:t>
      </w:r>
      <w:r w:rsidR="00487EC1" w:rsidRPr="6879758D">
        <w:rPr>
          <w:rFonts w:ascii="Times New Roman" w:hAnsi="Times New Roman" w:cs="Times New Roman"/>
        </w:rPr>
        <w:t>paragrahvi 8 lõige</w:t>
      </w:r>
      <w:r w:rsidR="00000147" w:rsidRPr="6879758D">
        <w:rPr>
          <w:rFonts w:ascii="Times New Roman" w:hAnsi="Times New Roman" w:cs="Times New Roman"/>
        </w:rPr>
        <w:t xml:space="preserve"> 3 tunnistatakse kehtetuks;</w:t>
      </w:r>
    </w:p>
    <w:p w14:paraId="13511EE4" w14:textId="26B4EB3F" w:rsidR="00311215" w:rsidRDefault="00311215" w:rsidP="00643505">
      <w:pPr>
        <w:spacing w:after="0" w:line="240" w:lineRule="auto"/>
        <w:jc w:val="both"/>
        <w:rPr>
          <w:rFonts w:ascii="Times New Roman" w:hAnsi="Times New Roman" w:cs="Times New Roman"/>
        </w:rPr>
      </w:pPr>
    </w:p>
    <w:p w14:paraId="05B18EAE" w14:textId="09E3892A" w:rsidR="00311215" w:rsidRPr="00643505" w:rsidRDefault="00311215" w:rsidP="00643505">
      <w:pPr>
        <w:spacing w:after="0" w:line="240" w:lineRule="auto"/>
        <w:jc w:val="both"/>
        <w:rPr>
          <w:rFonts w:ascii="Times New Roman" w:hAnsi="Times New Roman" w:cs="Times New Roman"/>
        </w:rPr>
      </w:pPr>
      <w:r w:rsidRPr="00643505">
        <w:rPr>
          <w:rFonts w:ascii="Times New Roman" w:hAnsi="Times New Roman" w:cs="Times New Roman"/>
          <w:b/>
          <w:bCs/>
        </w:rPr>
        <w:t>9)</w:t>
      </w:r>
      <w:r>
        <w:rPr>
          <w:rFonts w:ascii="Times New Roman" w:hAnsi="Times New Roman" w:cs="Times New Roman"/>
        </w:rPr>
        <w:t xml:space="preserve"> paragrahvi 8 lõige 5 muudetakse ja sõnastatakse järgmiselt:</w:t>
      </w:r>
    </w:p>
    <w:p w14:paraId="7911C6A7" w14:textId="4833615A" w:rsidR="00311215" w:rsidRPr="00643505" w:rsidRDefault="00311215" w:rsidP="00643505">
      <w:pPr>
        <w:spacing w:after="0" w:line="240" w:lineRule="auto"/>
        <w:jc w:val="both"/>
        <w:rPr>
          <w:rFonts w:ascii="Times New Roman" w:hAnsi="Times New Roman" w:cs="Times New Roman"/>
        </w:rPr>
      </w:pPr>
      <w:r>
        <w:rPr>
          <w:rFonts w:ascii="Times New Roman" w:hAnsi="Times New Roman" w:cs="Times New Roman"/>
        </w:rPr>
        <w:t>„(5)</w:t>
      </w:r>
      <w:r w:rsidRPr="00AE68EC">
        <w:rPr>
          <w:rFonts w:ascii="Times New Roman" w:hAnsi="Times New Roman" w:cs="Times New Roman"/>
        </w:rPr>
        <w:t xml:space="preserve"> </w:t>
      </w:r>
      <w:r w:rsidRPr="00643505">
        <w:rPr>
          <w:rFonts w:ascii="Times New Roman" w:hAnsi="Times New Roman" w:cs="Times New Roman"/>
        </w:rPr>
        <w:t>Vabariigi Valitsus kehtestab määrusega Euroopa Liidu toetuse ja välisabi tagasinõudmise tingimused, määrad ja korra.“;</w:t>
      </w:r>
    </w:p>
    <w:p w14:paraId="7B1C02CD" w14:textId="31E89A03" w:rsidR="006E3C74" w:rsidRDefault="006E3C74" w:rsidP="0021731C">
      <w:pPr>
        <w:spacing w:after="0" w:line="240" w:lineRule="auto"/>
        <w:jc w:val="both"/>
        <w:rPr>
          <w:rFonts w:ascii="Times New Roman" w:hAnsi="Times New Roman" w:cs="Times New Roman"/>
          <w:b/>
          <w:szCs w:val="24"/>
        </w:rPr>
      </w:pPr>
    </w:p>
    <w:p w14:paraId="4369454C" w14:textId="47587FB8" w:rsidR="00AE68EC" w:rsidRDefault="00AE68EC" w:rsidP="0021731C">
      <w:pPr>
        <w:spacing w:after="0" w:line="240" w:lineRule="auto"/>
        <w:jc w:val="both"/>
        <w:rPr>
          <w:rFonts w:ascii="Times New Roman" w:hAnsi="Times New Roman" w:cs="Times New Roman"/>
          <w:szCs w:val="24"/>
        </w:rPr>
      </w:pPr>
      <w:r>
        <w:rPr>
          <w:rFonts w:ascii="Times New Roman" w:hAnsi="Times New Roman" w:cs="Times New Roman"/>
          <w:b/>
          <w:szCs w:val="24"/>
        </w:rPr>
        <w:t>10)</w:t>
      </w:r>
      <w:r w:rsidRPr="00AE68EC">
        <w:rPr>
          <w:rFonts w:ascii="Times New Roman" w:hAnsi="Times New Roman" w:cs="Times New Roman"/>
          <w:szCs w:val="24"/>
        </w:rPr>
        <w:t xml:space="preserve"> paragrahvi </w:t>
      </w:r>
      <w:r>
        <w:rPr>
          <w:rFonts w:ascii="Times New Roman" w:hAnsi="Times New Roman" w:cs="Times New Roman"/>
          <w:szCs w:val="24"/>
        </w:rPr>
        <w:t>8 täiendatakse lõigetega 5</w:t>
      </w:r>
      <w:r>
        <w:rPr>
          <w:rFonts w:ascii="Times New Roman" w:hAnsi="Times New Roman" w:cs="Times New Roman"/>
          <w:szCs w:val="24"/>
          <w:vertAlign w:val="superscript"/>
        </w:rPr>
        <w:t>2</w:t>
      </w:r>
      <w:commentRangeStart w:id="4"/>
      <w:del w:id="5" w:author="Mari Koik" w:date="2023-11-30T18:13:00Z">
        <w:r w:rsidDel="00991032">
          <w:rPr>
            <w:rFonts w:ascii="Times New Roman" w:hAnsi="Times New Roman" w:cs="Times New Roman"/>
            <w:szCs w:val="24"/>
          </w:rPr>
          <w:delText xml:space="preserve"> </w:delText>
        </w:r>
      </w:del>
      <w:r>
        <w:rPr>
          <w:rFonts w:ascii="Times New Roman" w:hAnsi="Times New Roman" w:cs="Times New Roman"/>
          <w:szCs w:val="24"/>
        </w:rPr>
        <w:t>–</w:t>
      </w:r>
      <w:commentRangeEnd w:id="4"/>
      <w:r w:rsidR="00991032">
        <w:rPr>
          <w:rStyle w:val="Kommentaariviide"/>
        </w:rPr>
        <w:commentReference w:id="4"/>
      </w:r>
      <w:del w:id="6" w:author="Mari Koik" w:date="2023-11-30T18:13:00Z">
        <w:r w:rsidDel="00991032">
          <w:rPr>
            <w:rFonts w:ascii="Times New Roman" w:hAnsi="Times New Roman" w:cs="Times New Roman"/>
            <w:szCs w:val="24"/>
          </w:rPr>
          <w:delText xml:space="preserve"> </w:delText>
        </w:r>
      </w:del>
      <w:r>
        <w:rPr>
          <w:rFonts w:ascii="Times New Roman" w:hAnsi="Times New Roman" w:cs="Times New Roman"/>
          <w:szCs w:val="24"/>
        </w:rPr>
        <w:t>5</w:t>
      </w:r>
      <w:r>
        <w:rPr>
          <w:rFonts w:ascii="Times New Roman" w:hAnsi="Times New Roman" w:cs="Times New Roman"/>
          <w:szCs w:val="24"/>
          <w:vertAlign w:val="superscript"/>
        </w:rPr>
        <w:t>5</w:t>
      </w:r>
      <w:r>
        <w:rPr>
          <w:rFonts w:ascii="Times New Roman" w:hAnsi="Times New Roman" w:cs="Times New Roman"/>
          <w:szCs w:val="24"/>
        </w:rPr>
        <w:t xml:space="preserve"> järgmises sõnastuses:</w:t>
      </w:r>
    </w:p>
    <w:p w14:paraId="47EABE1B" w14:textId="2AB2BC4C" w:rsidR="00AE68EC" w:rsidRDefault="00AE68EC" w:rsidP="0021731C">
      <w:pPr>
        <w:spacing w:after="0" w:line="240" w:lineRule="auto"/>
        <w:jc w:val="both"/>
        <w:rPr>
          <w:rFonts w:ascii="Times New Roman" w:hAnsi="Times New Roman" w:cs="Times New Roman"/>
        </w:rPr>
      </w:pPr>
      <w:r>
        <w:rPr>
          <w:rFonts w:ascii="Times New Roman" w:hAnsi="Times New Roman" w:cs="Times New Roman"/>
          <w:szCs w:val="24"/>
        </w:rPr>
        <w:t>„(5</w:t>
      </w:r>
      <w:r>
        <w:rPr>
          <w:rFonts w:ascii="Times New Roman" w:hAnsi="Times New Roman" w:cs="Times New Roman"/>
          <w:szCs w:val="24"/>
          <w:vertAlign w:val="superscript"/>
        </w:rPr>
        <w:t>2</w:t>
      </w:r>
      <w:r>
        <w:rPr>
          <w:rFonts w:ascii="Times New Roman" w:hAnsi="Times New Roman" w:cs="Times New Roman"/>
          <w:szCs w:val="24"/>
        </w:rPr>
        <w:t>)</w:t>
      </w:r>
      <w:r w:rsidRPr="00AE68EC">
        <w:rPr>
          <w:rFonts w:ascii="Times New Roman" w:hAnsi="Times New Roman" w:cs="Times New Roman"/>
          <w:szCs w:val="24"/>
        </w:rPr>
        <w:t xml:space="preserve"> </w:t>
      </w:r>
      <w:r w:rsidRPr="00643505">
        <w:rPr>
          <w:rFonts w:ascii="Times New Roman" w:hAnsi="Times New Roman" w:cs="Times New Roman"/>
        </w:rPr>
        <w:t>Toetus nõutakse täielikult või osaliselt tagasi</w:t>
      </w:r>
      <w:ins w:id="7" w:author="Mari Koik" w:date="2023-11-30T18:14:00Z">
        <w:r w:rsidR="00991032">
          <w:rPr>
            <w:rFonts w:ascii="Times New Roman" w:hAnsi="Times New Roman" w:cs="Times New Roman"/>
          </w:rPr>
          <w:t>,</w:t>
        </w:r>
      </w:ins>
      <w:r w:rsidRPr="00643505">
        <w:rPr>
          <w:rFonts w:ascii="Times New Roman" w:hAnsi="Times New Roman" w:cs="Times New Roman"/>
        </w:rPr>
        <w:t xml:space="preserve"> lähtu</w:t>
      </w:r>
      <w:ins w:id="8" w:author="Mari Koik" w:date="2023-11-30T18:14:00Z">
        <w:r w:rsidR="00991032">
          <w:rPr>
            <w:rFonts w:ascii="Times New Roman" w:hAnsi="Times New Roman" w:cs="Times New Roman"/>
          </w:rPr>
          <w:t>des</w:t>
        </w:r>
      </w:ins>
      <w:del w:id="9" w:author="Mari Koik" w:date="2023-11-30T18:14:00Z">
        <w:r w:rsidRPr="00643505" w:rsidDel="00991032">
          <w:rPr>
            <w:rFonts w:ascii="Times New Roman" w:hAnsi="Times New Roman" w:cs="Times New Roman"/>
          </w:rPr>
          <w:delText>valt</w:delText>
        </w:r>
      </w:del>
      <w:r w:rsidRPr="00643505">
        <w:rPr>
          <w:rFonts w:ascii="Times New Roman" w:hAnsi="Times New Roman" w:cs="Times New Roman"/>
        </w:rPr>
        <w:t xml:space="preserve"> rikkumise olemusest ja raskusest</w:t>
      </w:r>
      <w:commentRangeStart w:id="10"/>
      <w:ins w:id="11" w:author="Mari Koik" w:date="2023-11-30T18:14:00Z">
        <w:r w:rsidR="00991032">
          <w:rPr>
            <w:rFonts w:ascii="Times New Roman" w:hAnsi="Times New Roman" w:cs="Times New Roman"/>
          </w:rPr>
          <w:t>,</w:t>
        </w:r>
      </w:ins>
      <w:r w:rsidRPr="00643505">
        <w:rPr>
          <w:rFonts w:ascii="Times New Roman" w:hAnsi="Times New Roman" w:cs="Times New Roman"/>
        </w:rPr>
        <w:t xml:space="preserve"> </w:t>
      </w:r>
      <w:commentRangeEnd w:id="10"/>
      <w:r w:rsidR="00991032">
        <w:rPr>
          <w:rStyle w:val="Kommentaariviide"/>
        </w:rPr>
        <w:commentReference w:id="10"/>
      </w:r>
      <w:r w:rsidRPr="00643505">
        <w:rPr>
          <w:rFonts w:ascii="Times New Roman" w:hAnsi="Times New Roman" w:cs="Times New Roman"/>
        </w:rPr>
        <w:t>Euroopa Liidu toetuse ja välisabi andmise õigusaktis või lepingus ettenähtud alustel. Nende aluste puudumise</w:t>
      </w:r>
      <w:ins w:id="12" w:author="Mari Koik" w:date="2023-11-30T18:15:00Z">
        <w:r w:rsidR="00991032">
          <w:rPr>
            <w:rFonts w:ascii="Times New Roman" w:hAnsi="Times New Roman" w:cs="Times New Roman"/>
          </w:rPr>
          <w:t xml:space="preserve"> korra</w:t>
        </w:r>
      </w:ins>
      <w:r w:rsidRPr="00643505">
        <w:rPr>
          <w:rFonts w:ascii="Times New Roman" w:hAnsi="Times New Roman" w:cs="Times New Roman"/>
        </w:rPr>
        <w:t>l nõutakse toetus täielikult või osaliselt tagasi eelkõige juhul, kui pärast toetuse väljamakse tegemist selgub, et toetuse saaja:</w:t>
      </w:r>
    </w:p>
    <w:p w14:paraId="3D2DE0AF" w14:textId="77777777"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lastRenderedPageBreak/>
        <w:t>1) on taotlemisel või toetuse kasutamisel esitanud teadlikult valeandmeid või ilmneb asjaolu, mille korral toetus</w:t>
      </w:r>
      <w:r w:rsidRPr="00AE68EC">
        <w:rPr>
          <w:rFonts w:ascii="Times New Roman" w:hAnsi="Times New Roman" w:cs="Times New Roman"/>
        </w:rPr>
        <w:t>e taotlust ei oleks rahuldatud;</w:t>
      </w:r>
    </w:p>
    <w:p w14:paraId="45D8BD3E" w14:textId="77777777"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t>2) ei ole täitnud toetuse väljama</w:t>
      </w:r>
      <w:r w:rsidRPr="00AE68EC">
        <w:rPr>
          <w:rFonts w:ascii="Times New Roman" w:hAnsi="Times New Roman" w:cs="Times New Roman"/>
        </w:rPr>
        <w:t>ksmise aluseks olevaid nõudeid;</w:t>
      </w:r>
    </w:p>
    <w:p w14:paraId="71CAF838" w14:textId="77777777"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t>3) ei ole täitnud osaliselt või täielikult toetuse saamisega seotud k</w:t>
      </w:r>
      <w:r w:rsidRPr="00AE68EC">
        <w:rPr>
          <w:rFonts w:ascii="Times New Roman" w:hAnsi="Times New Roman" w:cs="Times New Roman"/>
        </w:rPr>
        <w:t>ohustust;</w:t>
      </w:r>
    </w:p>
    <w:p w14:paraId="1667CCC9" w14:textId="4449FB63"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t>4) suhtes on algatatud likvideerimis- või pankrotimenetlus.</w:t>
      </w:r>
    </w:p>
    <w:p w14:paraId="22A66BC9" w14:textId="77777777" w:rsidR="007C6AD6" w:rsidRDefault="007C6AD6" w:rsidP="0021731C">
      <w:pPr>
        <w:spacing w:after="0" w:line="240" w:lineRule="auto"/>
        <w:jc w:val="both"/>
        <w:rPr>
          <w:rFonts w:ascii="Times New Roman" w:hAnsi="Times New Roman" w:cs="Times New Roman"/>
        </w:rPr>
      </w:pPr>
    </w:p>
    <w:p w14:paraId="0D187EEC" w14:textId="784176E2" w:rsidR="00AE68EC" w:rsidRDefault="00AE68EC" w:rsidP="0021731C">
      <w:pPr>
        <w:spacing w:after="0" w:line="240" w:lineRule="auto"/>
        <w:jc w:val="both"/>
        <w:rPr>
          <w:rFonts w:ascii="Times New Roman" w:hAnsi="Times New Roman" w:cs="Times New Roman"/>
          <w:szCs w:val="24"/>
        </w:rPr>
      </w:pPr>
      <w:r>
        <w:rPr>
          <w:rFonts w:ascii="Times New Roman" w:hAnsi="Times New Roman" w:cs="Times New Roman"/>
        </w:rPr>
        <w:t>(5</w:t>
      </w:r>
      <w:r>
        <w:rPr>
          <w:rFonts w:ascii="Times New Roman" w:hAnsi="Times New Roman" w:cs="Times New Roman"/>
          <w:vertAlign w:val="superscript"/>
        </w:rPr>
        <w:t>3</w:t>
      </w:r>
      <w:r>
        <w:rPr>
          <w:rFonts w:ascii="Times New Roman" w:hAnsi="Times New Roman" w:cs="Times New Roman"/>
        </w:rPr>
        <w:t>)</w:t>
      </w:r>
      <w:r w:rsidRPr="00AE68EC">
        <w:rPr>
          <w:rFonts w:ascii="Times New Roman" w:hAnsi="Times New Roman" w:cs="Times New Roman"/>
          <w:szCs w:val="24"/>
        </w:rPr>
        <w:t xml:space="preserve"> </w:t>
      </w:r>
      <w:r w:rsidRPr="00643505">
        <w:rPr>
          <w:rFonts w:ascii="Times New Roman" w:hAnsi="Times New Roman" w:cs="Times New Roman"/>
          <w:szCs w:val="24"/>
        </w:rPr>
        <w:t xml:space="preserve">Otsuse toetuse tagasinõudmise kohta võib teha toetuse andmise otsuse tegemise päevast alates kümne aasta jooksul. Toetus tuleb tagasi maksta 60 päeva jooksul sellekohase otsuse saamisest arvates. Erandlikel ja põhjendatud juhtudel võib toetuse andja toetuse saaja taotlusel toetuse </w:t>
      </w:r>
      <w:commentRangeStart w:id="13"/>
      <w:r w:rsidRPr="00643505">
        <w:rPr>
          <w:rFonts w:ascii="Times New Roman" w:hAnsi="Times New Roman" w:cs="Times New Roman"/>
          <w:szCs w:val="24"/>
        </w:rPr>
        <w:t>tagasimaks</w:t>
      </w:r>
      <w:ins w:id="14" w:author="Mari Koik" w:date="2023-12-01T12:11:00Z">
        <w:r w:rsidR="00E34881">
          <w:rPr>
            <w:rFonts w:ascii="Times New Roman" w:hAnsi="Times New Roman" w:cs="Times New Roman"/>
            <w:szCs w:val="24"/>
          </w:rPr>
          <w:t>mis</w:t>
        </w:r>
      </w:ins>
      <w:r w:rsidRPr="00643505">
        <w:rPr>
          <w:rFonts w:ascii="Times New Roman" w:hAnsi="Times New Roman" w:cs="Times New Roman"/>
          <w:szCs w:val="24"/>
        </w:rPr>
        <w:t xml:space="preserve">e </w:t>
      </w:r>
      <w:commentRangeEnd w:id="13"/>
      <w:r w:rsidR="00E34881">
        <w:rPr>
          <w:rStyle w:val="Kommentaariviide"/>
        </w:rPr>
        <w:commentReference w:id="13"/>
      </w:r>
      <w:r w:rsidRPr="00643505">
        <w:rPr>
          <w:rFonts w:ascii="Times New Roman" w:hAnsi="Times New Roman" w:cs="Times New Roman"/>
          <w:szCs w:val="24"/>
        </w:rPr>
        <w:t>tähtaega pikendada ja tagasimaksmise ajatada, nõudes vajaduse korral tagatist.</w:t>
      </w:r>
    </w:p>
    <w:p w14:paraId="3E3227E6" w14:textId="77777777" w:rsidR="007C6AD6" w:rsidRDefault="007C6AD6" w:rsidP="0021731C">
      <w:pPr>
        <w:spacing w:after="0" w:line="240" w:lineRule="auto"/>
        <w:jc w:val="both"/>
        <w:rPr>
          <w:rFonts w:ascii="Times New Roman" w:hAnsi="Times New Roman" w:cs="Times New Roman"/>
          <w:szCs w:val="24"/>
        </w:rPr>
      </w:pPr>
    </w:p>
    <w:p w14:paraId="66B267FA" w14:textId="6581C367" w:rsidR="00AE68EC" w:rsidRDefault="00AE68EC" w:rsidP="0021731C">
      <w:pPr>
        <w:spacing w:after="0" w:line="240" w:lineRule="auto"/>
        <w:jc w:val="both"/>
        <w:rPr>
          <w:rFonts w:ascii="Times New Roman" w:hAnsi="Times New Roman" w:cs="Times New Roman"/>
        </w:rPr>
      </w:pPr>
      <w:r>
        <w:rPr>
          <w:rFonts w:ascii="Times New Roman" w:hAnsi="Times New Roman" w:cs="Times New Roman"/>
          <w:szCs w:val="24"/>
        </w:rPr>
        <w:t>(5</w:t>
      </w:r>
      <w:r>
        <w:rPr>
          <w:rFonts w:ascii="Times New Roman" w:hAnsi="Times New Roman" w:cs="Times New Roman"/>
          <w:szCs w:val="24"/>
          <w:vertAlign w:val="superscript"/>
        </w:rPr>
        <w:t>4</w:t>
      </w:r>
      <w:r>
        <w:rPr>
          <w:rFonts w:ascii="Times New Roman" w:hAnsi="Times New Roman" w:cs="Times New Roman"/>
          <w:szCs w:val="24"/>
        </w:rPr>
        <w:t>)</w:t>
      </w:r>
      <w:r w:rsidRPr="00AE68EC">
        <w:rPr>
          <w:rFonts w:ascii="Times New Roman" w:hAnsi="Times New Roman" w:cs="Times New Roman"/>
          <w:szCs w:val="24"/>
        </w:rPr>
        <w:t xml:space="preserve"> </w:t>
      </w:r>
      <w:r w:rsidRPr="00643505">
        <w:rPr>
          <w:rFonts w:ascii="Times New Roman" w:hAnsi="Times New Roman" w:cs="Times New Roman"/>
        </w:rPr>
        <w:t>Kui toetuse tagasimaksmise tähtpäevaks toetust tagasi ei maksta või toetust ei ole tasaarvestatud, peab toetuse saaja maksma viivist 0,06 protsenti iga toetuse tagasimaksmisega viivitatud kalendripäeva eest. Viivise arvestamine lõpeb, kui viivise summa ületab selle arvestamise aluseks oleva tagasinõutava toetuse suuruse. Toetuse tagasinõudmise otsusega on võimalik põhjendatud juhul viivist vähendada, kuid tagada tuleb piisav kahjuhüvitis.</w:t>
      </w:r>
    </w:p>
    <w:p w14:paraId="784CCB8A" w14:textId="77777777" w:rsidR="007C6AD6" w:rsidRDefault="007C6AD6" w:rsidP="0021731C">
      <w:pPr>
        <w:spacing w:after="0" w:line="240" w:lineRule="auto"/>
        <w:jc w:val="both"/>
        <w:rPr>
          <w:rFonts w:ascii="Times New Roman" w:hAnsi="Times New Roman" w:cs="Times New Roman"/>
        </w:rPr>
      </w:pPr>
    </w:p>
    <w:p w14:paraId="7C7A43E1" w14:textId="25318876" w:rsidR="00AE68EC" w:rsidRPr="00AE68EC" w:rsidRDefault="00AE68EC" w:rsidP="0021731C">
      <w:pPr>
        <w:spacing w:after="0" w:line="240" w:lineRule="auto"/>
        <w:jc w:val="both"/>
        <w:rPr>
          <w:rFonts w:ascii="Times New Roman" w:hAnsi="Times New Roman" w:cs="Times New Roman"/>
          <w:b/>
          <w:szCs w:val="24"/>
        </w:rPr>
      </w:pPr>
      <w:r>
        <w:rPr>
          <w:rFonts w:ascii="Times New Roman" w:hAnsi="Times New Roman" w:cs="Times New Roman"/>
        </w:rPr>
        <w:t>(5</w:t>
      </w:r>
      <w:r>
        <w:rPr>
          <w:rFonts w:ascii="Times New Roman" w:hAnsi="Times New Roman" w:cs="Times New Roman"/>
          <w:vertAlign w:val="superscript"/>
        </w:rPr>
        <w:t>5</w:t>
      </w:r>
      <w:r>
        <w:rPr>
          <w:rFonts w:ascii="Times New Roman" w:hAnsi="Times New Roman" w:cs="Times New Roman"/>
        </w:rPr>
        <w:t xml:space="preserve">) </w:t>
      </w:r>
      <w:r w:rsidRPr="00643505">
        <w:rPr>
          <w:rFonts w:ascii="Times New Roman" w:hAnsi="Times New Roman" w:cs="Times New Roman"/>
        </w:rPr>
        <w:t xml:space="preserve">Toetuse tagasimaksmise ajatamise korral maksab toetuse saaja intressi alates käesoleva paragrahvi lõike 5 teises lauses sätestatud tähtpäevale järgnevast päevast. Intressimäär tagastatava toetuse summa jäägilt on kuue kuu </w:t>
      </w:r>
      <w:proofErr w:type="spellStart"/>
      <w:r w:rsidRPr="00643505">
        <w:rPr>
          <w:rFonts w:ascii="Times New Roman" w:hAnsi="Times New Roman" w:cs="Times New Roman"/>
        </w:rPr>
        <w:t>euribor</w:t>
      </w:r>
      <w:proofErr w:type="spellEnd"/>
      <w:r w:rsidRPr="00643505">
        <w:rPr>
          <w:rFonts w:ascii="Times New Roman" w:hAnsi="Times New Roman" w:cs="Times New Roman"/>
        </w:rPr>
        <w:t xml:space="preserve"> pluss kolm protsenti aastas. Kuue kuu </w:t>
      </w:r>
      <w:proofErr w:type="spellStart"/>
      <w:r w:rsidRPr="00643505">
        <w:rPr>
          <w:rFonts w:ascii="Times New Roman" w:hAnsi="Times New Roman" w:cs="Times New Roman"/>
        </w:rPr>
        <w:t>euribor</w:t>
      </w:r>
      <w:proofErr w:type="spellEnd"/>
      <w:r w:rsidRPr="00643505">
        <w:rPr>
          <w:rFonts w:ascii="Times New Roman" w:hAnsi="Times New Roman" w:cs="Times New Roman"/>
        </w:rPr>
        <w:t xml:space="preserve"> võetakse toetuse tagasimaksmise ajatamise otsuse tegemisele eelnenud pangapäeva seisuga. Intressiarvestuse baasiks on 360-päevane periood. Negatiivse </w:t>
      </w:r>
      <w:proofErr w:type="spellStart"/>
      <w:r w:rsidRPr="00643505">
        <w:rPr>
          <w:rFonts w:ascii="Times New Roman" w:hAnsi="Times New Roman" w:cs="Times New Roman"/>
        </w:rPr>
        <w:t>euribori</w:t>
      </w:r>
      <w:proofErr w:type="spellEnd"/>
      <w:r w:rsidRPr="00643505">
        <w:rPr>
          <w:rFonts w:ascii="Times New Roman" w:hAnsi="Times New Roman" w:cs="Times New Roman"/>
        </w:rPr>
        <w:t xml:space="preserve"> korral ei kohaldata summeeritud protsendimäärasid alla ühe.</w:t>
      </w:r>
      <w:r>
        <w:rPr>
          <w:rFonts w:ascii="Times New Roman" w:hAnsi="Times New Roman" w:cs="Times New Roman"/>
        </w:rPr>
        <w:t>“;</w:t>
      </w:r>
    </w:p>
    <w:p w14:paraId="394E5CB5" w14:textId="77777777" w:rsidR="00311215" w:rsidRDefault="00311215" w:rsidP="0021731C">
      <w:pPr>
        <w:spacing w:after="0" w:line="240" w:lineRule="auto"/>
        <w:jc w:val="both"/>
        <w:rPr>
          <w:rFonts w:ascii="Times New Roman" w:hAnsi="Times New Roman" w:cs="Times New Roman"/>
          <w:b/>
          <w:szCs w:val="24"/>
        </w:rPr>
      </w:pPr>
    </w:p>
    <w:p w14:paraId="7CA46E07" w14:textId="2FF75F53"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1</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w:t>
      </w:r>
      <w:r w:rsidR="00000147" w:rsidRPr="6879758D">
        <w:rPr>
          <w:rFonts w:ascii="Times New Roman" w:hAnsi="Times New Roman" w:cs="Times New Roman"/>
        </w:rPr>
        <w:t xml:space="preserve"> 3 tunnistatakse kehtetuks;</w:t>
      </w:r>
    </w:p>
    <w:p w14:paraId="4B1DF09D" w14:textId="77777777" w:rsidR="006E3C74" w:rsidRDefault="006E3C74" w:rsidP="0021731C">
      <w:pPr>
        <w:spacing w:after="0" w:line="240" w:lineRule="auto"/>
        <w:jc w:val="both"/>
        <w:rPr>
          <w:rFonts w:ascii="Times New Roman" w:hAnsi="Times New Roman" w:cs="Times New Roman"/>
          <w:b/>
          <w:szCs w:val="24"/>
        </w:rPr>
      </w:pPr>
    </w:p>
    <w:p w14:paraId="56A48A6E" w14:textId="4010B4A4"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2</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unkti</w:t>
      </w:r>
      <w:r w:rsidR="00000147" w:rsidRPr="6879758D">
        <w:rPr>
          <w:rFonts w:ascii="Times New Roman" w:hAnsi="Times New Roman" w:cs="Times New Roman"/>
        </w:rPr>
        <w:t xml:space="preserve"> 6 täiendatakse pärast tekstiosa „ja humanitaarabi“ tekstiosaga „andmise“;</w:t>
      </w:r>
    </w:p>
    <w:p w14:paraId="015F7E2C" w14:textId="77777777" w:rsidR="006E3C74" w:rsidRDefault="006E3C74" w:rsidP="0021731C">
      <w:pPr>
        <w:spacing w:after="0" w:line="240" w:lineRule="auto"/>
        <w:jc w:val="both"/>
        <w:rPr>
          <w:rFonts w:ascii="Times New Roman" w:hAnsi="Times New Roman" w:cs="Times New Roman"/>
          <w:b/>
          <w:szCs w:val="24"/>
        </w:rPr>
      </w:pPr>
    </w:p>
    <w:p w14:paraId="47781A27" w14:textId="5BEEC7FA"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3</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2 p</w:t>
      </w:r>
      <w:r w:rsidR="00487EC1" w:rsidRPr="6879758D">
        <w:rPr>
          <w:rFonts w:ascii="Times New Roman" w:hAnsi="Times New Roman" w:cs="Times New Roman"/>
        </w:rPr>
        <w:t>unkti</w:t>
      </w:r>
      <w:r w:rsidR="00000147" w:rsidRPr="6879758D">
        <w:rPr>
          <w:rFonts w:ascii="Times New Roman" w:hAnsi="Times New Roman" w:cs="Times New Roman"/>
        </w:rPr>
        <w:t xml:space="preserve"> 4 täiendatakse pärast tekstiosa „ühineb nendega“ tekstiosaga „või sõlmib vastastikuse mõistmise memorandumeid“;</w:t>
      </w:r>
    </w:p>
    <w:p w14:paraId="65901E89" w14:textId="77777777" w:rsidR="006E3C74" w:rsidRDefault="006E3C74" w:rsidP="0021731C">
      <w:pPr>
        <w:spacing w:after="0" w:line="240" w:lineRule="auto"/>
        <w:jc w:val="both"/>
        <w:rPr>
          <w:rFonts w:ascii="Times New Roman" w:hAnsi="Times New Roman" w:cs="Times New Roman"/>
          <w:b/>
          <w:szCs w:val="24"/>
        </w:rPr>
      </w:pPr>
    </w:p>
    <w:p w14:paraId="64F0674D" w14:textId="3C043045"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4</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2 p</w:t>
      </w:r>
      <w:r w:rsidR="00487EC1" w:rsidRPr="6879758D">
        <w:rPr>
          <w:rFonts w:ascii="Times New Roman" w:hAnsi="Times New Roman" w:cs="Times New Roman"/>
        </w:rPr>
        <w:t>unkti</w:t>
      </w:r>
      <w:r w:rsidR="00000147" w:rsidRPr="6879758D">
        <w:rPr>
          <w:rFonts w:ascii="Times New Roman" w:hAnsi="Times New Roman" w:cs="Times New Roman"/>
        </w:rPr>
        <w:t xml:space="preserve"> 7 täiendatakse pärast tekstiosa „ja missioonide“ tekstiosaga „,</w:t>
      </w:r>
      <w:r w:rsidR="00685A20" w:rsidRPr="6879758D">
        <w:rPr>
          <w:rFonts w:ascii="Times New Roman" w:hAnsi="Times New Roman" w:cs="Times New Roman"/>
        </w:rPr>
        <w:t> </w:t>
      </w:r>
      <w:r w:rsidR="00000147" w:rsidRPr="6879758D">
        <w:rPr>
          <w:rFonts w:ascii="Times New Roman" w:hAnsi="Times New Roman" w:cs="Times New Roman"/>
        </w:rPr>
        <w:t>s</w:t>
      </w:r>
      <w:r w:rsidR="00787B5A" w:rsidRPr="6879758D">
        <w:rPr>
          <w:rFonts w:ascii="Times New Roman" w:hAnsi="Times New Roman" w:cs="Times New Roman"/>
        </w:rPr>
        <w:t>ealhulgas</w:t>
      </w:r>
      <w:r w:rsidR="00000147" w:rsidRPr="6879758D">
        <w:rPr>
          <w:rFonts w:ascii="Times New Roman" w:hAnsi="Times New Roman" w:cs="Times New Roman"/>
        </w:rPr>
        <w:t xml:space="preserve"> </w:t>
      </w:r>
      <w:commentRangeStart w:id="15"/>
      <w:r w:rsidR="00000147" w:rsidRPr="6879758D">
        <w:rPr>
          <w:rFonts w:ascii="Times New Roman" w:hAnsi="Times New Roman" w:cs="Times New Roman"/>
        </w:rPr>
        <w:t>erimissioonide</w:t>
      </w:r>
      <w:commentRangeEnd w:id="15"/>
      <w:r w:rsidR="00991032">
        <w:rPr>
          <w:rStyle w:val="Kommentaariviide"/>
        </w:rPr>
        <w:commentReference w:id="15"/>
      </w:r>
      <w:del w:id="16" w:author="Mari Koik" w:date="2023-11-30T18:19:00Z">
        <w:r w:rsidR="00000147" w:rsidRPr="6879758D" w:rsidDel="00991032">
          <w:rPr>
            <w:rFonts w:ascii="Times New Roman" w:hAnsi="Times New Roman" w:cs="Times New Roman"/>
          </w:rPr>
          <w:delText>,</w:delText>
        </w:r>
      </w:del>
      <w:r w:rsidR="00000147" w:rsidRPr="6879758D">
        <w:rPr>
          <w:rFonts w:ascii="Times New Roman" w:hAnsi="Times New Roman" w:cs="Times New Roman"/>
        </w:rPr>
        <w:t>“;</w:t>
      </w:r>
    </w:p>
    <w:p w14:paraId="75B7E6A3" w14:textId="77777777" w:rsidR="006E3C74" w:rsidRDefault="006E3C74" w:rsidP="0021731C">
      <w:pPr>
        <w:spacing w:after="0" w:line="240" w:lineRule="auto"/>
        <w:jc w:val="both"/>
        <w:rPr>
          <w:rFonts w:ascii="Times New Roman" w:hAnsi="Times New Roman" w:cs="Times New Roman"/>
          <w:b/>
          <w:szCs w:val="24"/>
        </w:rPr>
      </w:pPr>
    </w:p>
    <w:p w14:paraId="2B17EA1C" w14:textId="641FDAA9"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5</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Pr="6879758D">
        <w:rPr>
          <w:rFonts w:ascii="Times New Roman" w:hAnsi="Times New Roman" w:cs="Times New Roman"/>
        </w:rPr>
        <w:t xml:space="preserve"> 9 lõiked</w:t>
      </w:r>
      <w:r w:rsidR="00000147" w:rsidRPr="6879758D">
        <w:rPr>
          <w:rFonts w:ascii="Times New Roman" w:hAnsi="Times New Roman" w:cs="Times New Roman"/>
        </w:rPr>
        <w:t xml:space="preserve"> 2</w:t>
      </w:r>
      <w:r w:rsidR="00000147" w:rsidRPr="6879758D">
        <w:rPr>
          <w:rFonts w:ascii="Times New Roman" w:hAnsi="Times New Roman" w:cs="Times New Roman"/>
          <w:vertAlign w:val="superscript"/>
        </w:rPr>
        <w:t>1</w:t>
      </w:r>
      <w:r w:rsidRPr="6879758D">
        <w:rPr>
          <w:rFonts w:ascii="Times New Roman" w:hAnsi="Times New Roman" w:cs="Times New Roman"/>
        </w:rPr>
        <w:t xml:space="preserve"> ja </w:t>
      </w:r>
      <w:r w:rsidR="00000147" w:rsidRPr="6879758D">
        <w:rPr>
          <w:rFonts w:ascii="Times New Roman" w:hAnsi="Times New Roman" w:cs="Times New Roman"/>
        </w:rPr>
        <w:t>2</w:t>
      </w:r>
      <w:r w:rsidR="00000147" w:rsidRPr="6879758D">
        <w:rPr>
          <w:rFonts w:ascii="Times New Roman" w:hAnsi="Times New Roman" w:cs="Times New Roman"/>
          <w:vertAlign w:val="superscript"/>
        </w:rPr>
        <w:t>2</w:t>
      </w:r>
      <w:r w:rsidR="00000147" w:rsidRPr="6879758D">
        <w:rPr>
          <w:rFonts w:ascii="Times New Roman" w:hAnsi="Times New Roman" w:cs="Times New Roman"/>
        </w:rPr>
        <w:t xml:space="preserve"> tunnistatakse kehtetuks;</w:t>
      </w:r>
    </w:p>
    <w:p w14:paraId="4F7D076B" w14:textId="77777777" w:rsidR="006E3C74" w:rsidRDefault="006E3C74" w:rsidP="0021731C">
      <w:pPr>
        <w:spacing w:after="0" w:line="240" w:lineRule="auto"/>
        <w:jc w:val="both"/>
        <w:rPr>
          <w:rFonts w:ascii="Times New Roman" w:hAnsi="Times New Roman" w:cs="Times New Roman"/>
          <w:b/>
          <w:szCs w:val="24"/>
        </w:rPr>
      </w:pPr>
    </w:p>
    <w:p w14:paraId="0A926625" w14:textId="35147138"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6</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3 p</w:t>
      </w:r>
      <w:r w:rsidR="00487EC1" w:rsidRPr="6879758D">
        <w:rPr>
          <w:rFonts w:ascii="Times New Roman" w:hAnsi="Times New Roman" w:cs="Times New Roman"/>
        </w:rPr>
        <w:t>unkt</w:t>
      </w:r>
      <w:r w:rsidR="00000147" w:rsidRPr="6879758D">
        <w:rPr>
          <w:rFonts w:ascii="Times New Roman" w:hAnsi="Times New Roman" w:cs="Times New Roman"/>
        </w:rPr>
        <w:t xml:space="preserve"> 1 muudetakse ja sõnastatakse järgmiselt:</w:t>
      </w:r>
    </w:p>
    <w:p w14:paraId="2D655DDA" w14:textId="18E1F0C9"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algatab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sõlmimise või annab selleks nõusoleku, osaleb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üle peetavatel läbirääkimistel, valmistab ette või kooskõlastab Vabariigi Valitsusele esitatava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eelnõu või vastuvõetud </w:t>
      </w:r>
      <w:del w:id="17" w:author="Mari Koik" w:date="2023-12-01T12:13:00Z">
        <w:r w:rsidRPr="6879758D" w:rsidDel="00E34881">
          <w:rPr>
            <w:rFonts w:ascii="Times New Roman" w:hAnsi="Times New Roman" w:cs="Times New Roman"/>
          </w:rPr>
          <w:delText xml:space="preserve">välislepingu </w:delText>
        </w:r>
      </w:del>
      <w:r w:rsidRPr="6879758D">
        <w:rPr>
          <w:rFonts w:ascii="Times New Roman" w:hAnsi="Times New Roman" w:cs="Times New Roman"/>
        </w:rPr>
        <w:t xml:space="preserve">teksti ja esitab või annab nõusoleku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eelnõu või vastuvõetud </w:t>
      </w:r>
      <w:del w:id="18" w:author="Mari Koik" w:date="2023-12-01T12:13:00Z">
        <w:r w:rsidRPr="6879758D" w:rsidDel="00E34881">
          <w:rPr>
            <w:rFonts w:ascii="Times New Roman" w:hAnsi="Times New Roman" w:cs="Times New Roman"/>
          </w:rPr>
          <w:delText xml:space="preserve">välislepingu </w:delText>
        </w:r>
      </w:del>
      <w:r w:rsidRPr="6879758D">
        <w:rPr>
          <w:rFonts w:ascii="Times New Roman" w:hAnsi="Times New Roman" w:cs="Times New Roman"/>
        </w:rPr>
        <w:t>teksti esitamiseks Vabariigi Valitsusele;“;</w:t>
      </w:r>
    </w:p>
    <w:p w14:paraId="24CE47D1" w14:textId="77777777" w:rsidR="006E3C74" w:rsidRDefault="006E3C74" w:rsidP="0021731C">
      <w:pPr>
        <w:spacing w:after="0" w:line="240" w:lineRule="auto"/>
        <w:jc w:val="both"/>
        <w:rPr>
          <w:rFonts w:ascii="Times New Roman" w:hAnsi="Times New Roman" w:cs="Times New Roman"/>
          <w:b/>
          <w:szCs w:val="24"/>
        </w:rPr>
      </w:pPr>
    </w:p>
    <w:p w14:paraId="18A5EBAE" w14:textId="6C48336E"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7</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3 p</w:t>
      </w:r>
      <w:r w:rsidR="00487EC1" w:rsidRPr="6879758D">
        <w:rPr>
          <w:rFonts w:ascii="Times New Roman" w:hAnsi="Times New Roman" w:cs="Times New Roman"/>
        </w:rPr>
        <w:t>unktist</w:t>
      </w:r>
      <w:r w:rsidR="00000147" w:rsidRPr="6879758D">
        <w:rPr>
          <w:rFonts w:ascii="Times New Roman" w:hAnsi="Times New Roman" w:cs="Times New Roman"/>
        </w:rPr>
        <w:t xml:space="preserve"> 2 jäetakse välja tekstiosa „§ 6 lõike 1 punkti 2 ja § 16 alusel vastuvõetud õigusaktide kohaselt vormistatavate“;</w:t>
      </w:r>
    </w:p>
    <w:p w14:paraId="304F2204" w14:textId="77777777" w:rsidR="006E3C74" w:rsidRDefault="006E3C74" w:rsidP="0021731C">
      <w:pPr>
        <w:spacing w:after="0" w:line="240" w:lineRule="auto"/>
        <w:jc w:val="both"/>
        <w:rPr>
          <w:rFonts w:ascii="Times New Roman" w:hAnsi="Times New Roman" w:cs="Times New Roman"/>
          <w:b/>
          <w:szCs w:val="24"/>
        </w:rPr>
      </w:pPr>
    </w:p>
    <w:p w14:paraId="66D8C8F2" w14:textId="28E9E4BE"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8</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4 p</w:t>
      </w:r>
      <w:r w:rsidR="00487EC1" w:rsidRPr="6879758D">
        <w:rPr>
          <w:rFonts w:ascii="Times New Roman" w:hAnsi="Times New Roman" w:cs="Times New Roman"/>
        </w:rPr>
        <w:t>unkti</w:t>
      </w:r>
      <w:r w:rsidR="00000147" w:rsidRPr="6879758D">
        <w:rPr>
          <w:rFonts w:ascii="Times New Roman" w:hAnsi="Times New Roman" w:cs="Times New Roman"/>
        </w:rPr>
        <w:t xml:space="preserve"> 1 täiendatakse pärast tekstiosa „kõrgete külaliste“ tekstiosaga „ning erimissioonide“;</w:t>
      </w:r>
    </w:p>
    <w:p w14:paraId="25A1CF6C" w14:textId="77777777" w:rsidR="006E3C74" w:rsidRDefault="006E3C74" w:rsidP="0021731C">
      <w:pPr>
        <w:spacing w:after="0" w:line="240" w:lineRule="auto"/>
        <w:jc w:val="both"/>
        <w:rPr>
          <w:rFonts w:ascii="Times New Roman" w:hAnsi="Times New Roman" w:cs="Times New Roman"/>
          <w:b/>
          <w:szCs w:val="24"/>
        </w:rPr>
      </w:pPr>
    </w:p>
    <w:p w14:paraId="4B9F1E1A" w14:textId="2FF92883"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lastRenderedPageBreak/>
        <w:t>1</w:t>
      </w:r>
      <w:r w:rsidR="00AE68EC">
        <w:rPr>
          <w:rFonts w:ascii="Times New Roman" w:hAnsi="Times New Roman" w:cs="Times New Roman"/>
          <w:b/>
        </w:rPr>
        <w:t>9</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5 p</w:t>
      </w:r>
      <w:r w:rsidR="00487EC1" w:rsidRPr="6879758D">
        <w:rPr>
          <w:rFonts w:ascii="Times New Roman" w:hAnsi="Times New Roman" w:cs="Times New Roman"/>
        </w:rPr>
        <w:t>unkt</w:t>
      </w:r>
      <w:r w:rsidR="00000147" w:rsidRPr="6879758D">
        <w:rPr>
          <w:rFonts w:ascii="Times New Roman" w:hAnsi="Times New Roman" w:cs="Times New Roman"/>
        </w:rPr>
        <w:t xml:space="preserve"> 3 muudetakse ja sõnastatakse järgmiselt:</w:t>
      </w:r>
    </w:p>
    <w:p w14:paraId="3252AA4E" w14:textId="452107C5"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korraldab Eesti Vabariigi esindamist Rahvusvahelises Kohtus, Alalises Vahekohtus, Euroopa Inimõiguste Kohtus, Euroopa Liidu Kohtus </w:t>
      </w:r>
      <w:r w:rsidR="001E3D52" w:rsidRPr="6879758D">
        <w:rPr>
          <w:rFonts w:ascii="Times New Roman" w:hAnsi="Times New Roman" w:cs="Times New Roman"/>
        </w:rPr>
        <w:t>ja</w:t>
      </w:r>
      <w:r w:rsidRPr="6879758D">
        <w:rPr>
          <w:rFonts w:ascii="Times New Roman" w:hAnsi="Times New Roman" w:cs="Times New Roman"/>
        </w:rPr>
        <w:t xml:space="preserve"> vajaduse korral teistes vaidluste lahendamise rahvusvahelistes institutsioonides.“;</w:t>
      </w:r>
    </w:p>
    <w:p w14:paraId="285C4A87" w14:textId="77777777" w:rsidR="006E3C74" w:rsidRDefault="006E3C74" w:rsidP="0021731C">
      <w:pPr>
        <w:spacing w:after="0" w:line="240" w:lineRule="auto"/>
        <w:jc w:val="both"/>
        <w:rPr>
          <w:rFonts w:ascii="Times New Roman" w:hAnsi="Times New Roman" w:cs="Times New Roman"/>
          <w:b/>
          <w:szCs w:val="24"/>
        </w:rPr>
      </w:pPr>
    </w:p>
    <w:p w14:paraId="77A3EEDD" w14:textId="0493FB1E" w:rsidR="00884C89" w:rsidRPr="00643505" w:rsidRDefault="00AE68EC" w:rsidP="00643505">
      <w:pPr>
        <w:spacing w:after="0" w:line="240" w:lineRule="auto"/>
        <w:jc w:val="both"/>
        <w:rPr>
          <w:rFonts w:ascii="Times New Roman" w:hAnsi="Times New Roman" w:cs="Times New Roman"/>
        </w:rPr>
      </w:pPr>
      <w:r>
        <w:rPr>
          <w:rFonts w:ascii="Times New Roman" w:hAnsi="Times New Roman" w:cs="Times New Roman"/>
          <w:b/>
        </w:rPr>
        <w:t>20</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9 lõiked</w:t>
      </w:r>
      <w:r w:rsidR="00000147" w:rsidRPr="6879758D">
        <w:rPr>
          <w:rFonts w:ascii="Times New Roman" w:hAnsi="Times New Roman" w:cs="Times New Roman"/>
        </w:rPr>
        <w:t xml:space="preserve"> 7</w:t>
      </w:r>
      <w:r w:rsidR="00000147" w:rsidRPr="6879758D">
        <w:rPr>
          <w:rFonts w:ascii="Times New Roman" w:hAnsi="Times New Roman" w:cs="Times New Roman"/>
          <w:vertAlign w:val="superscript"/>
        </w:rPr>
        <w:t>1</w:t>
      </w:r>
      <w:r w:rsidR="0051663F" w:rsidRPr="6879758D">
        <w:rPr>
          <w:rFonts w:ascii="Times New Roman" w:hAnsi="Times New Roman" w:cs="Times New Roman"/>
        </w:rPr>
        <w:t>,</w:t>
      </w:r>
      <w:r w:rsidR="00000147" w:rsidRPr="6879758D">
        <w:rPr>
          <w:rFonts w:ascii="Times New Roman" w:hAnsi="Times New Roman" w:cs="Times New Roman"/>
        </w:rPr>
        <w:t xml:space="preserve"> 7</w:t>
      </w:r>
      <w:r w:rsidR="00000147" w:rsidRPr="6879758D">
        <w:rPr>
          <w:rFonts w:ascii="Times New Roman" w:hAnsi="Times New Roman" w:cs="Times New Roman"/>
          <w:vertAlign w:val="superscript"/>
        </w:rPr>
        <w:t>2</w:t>
      </w:r>
      <w:r w:rsidR="0051663F" w:rsidRPr="6879758D">
        <w:rPr>
          <w:rFonts w:ascii="Times New Roman" w:hAnsi="Times New Roman" w:cs="Times New Roman"/>
        </w:rPr>
        <w:t xml:space="preserve">, </w:t>
      </w:r>
      <w:r w:rsidR="00000147" w:rsidRPr="6879758D">
        <w:rPr>
          <w:rFonts w:ascii="Times New Roman" w:hAnsi="Times New Roman" w:cs="Times New Roman"/>
        </w:rPr>
        <w:t>10</w:t>
      </w:r>
      <w:r w:rsidR="0051663F" w:rsidRPr="6879758D">
        <w:rPr>
          <w:rFonts w:ascii="Times New Roman" w:hAnsi="Times New Roman" w:cs="Times New Roman"/>
        </w:rPr>
        <w:t xml:space="preserve"> ja 11</w:t>
      </w:r>
      <w:r w:rsidR="00000147" w:rsidRPr="6879758D">
        <w:rPr>
          <w:rFonts w:ascii="Times New Roman" w:hAnsi="Times New Roman" w:cs="Times New Roman"/>
        </w:rPr>
        <w:t xml:space="preserve"> tunnistatakse kehtetuks;</w:t>
      </w:r>
    </w:p>
    <w:p w14:paraId="670F7B9C" w14:textId="77777777" w:rsidR="006E3C74" w:rsidRDefault="006E3C74" w:rsidP="0021731C">
      <w:pPr>
        <w:spacing w:after="0" w:line="240" w:lineRule="auto"/>
        <w:jc w:val="both"/>
        <w:rPr>
          <w:rFonts w:ascii="Times New Roman" w:hAnsi="Times New Roman" w:cs="Times New Roman"/>
          <w:b/>
          <w:szCs w:val="24"/>
        </w:rPr>
      </w:pPr>
    </w:p>
    <w:p w14:paraId="5805FC18" w14:textId="3C1552FD"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1</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9 täiendatakse lõigetega</w:t>
      </w:r>
      <w:r w:rsidR="00000147" w:rsidRPr="6879758D">
        <w:rPr>
          <w:rFonts w:ascii="Times New Roman" w:hAnsi="Times New Roman" w:cs="Times New Roman"/>
        </w:rPr>
        <w:t xml:space="preserve"> 13</w:t>
      </w:r>
      <w:r w:rsidR="00000147" w:rsidRPr="6879758D">
        <w:rPr>
          <w:rFonts w:ascii="Times New Roman" w:hAnsi="Times New Roman" w:cs="Times New Roman"/>
          <w:vertAlign w:val="superscript"/>
        </w:rPr>
        <w:t>1</w:t>
      </w:r>
      <w:r w:rsidR="00000147" w:rsidRPr="6879758D">
        <w:rPr>
          <w:rFonts w:ascii="Times New Roman" w:hAnsi="Times New Roman" w:cs="Times New Roman"/>
        </w:rPr>
        <w:t xml:space="preserve"> </w:t>
      </w:r>
      <w:r w:rsidR="0051663F" w:rsidRPr="6879758D">
        <w:rPr>
          <w:rFonts w:ascii="Times New Roman" w:hAnsi="Times New Roman" w:cs="Times New Roman"/>
        </w:rPr>
        <w:t>ja 13</w:t>
      </w:r>
      <w:r w:rsidR="0051663F" w:rsidRPr="6879758D">
        <w:rPr>
          <w:rFonts w:ascii="Times New Roman" w:hAnsi="Times New Roman" w:cs="Times New Roman"/>
          <w:vertAlign w:val="superscript"/>
        </w:rPr>
        <w:t xml:space="preserve">2 </w:t>
      </w:r>
      <w:r w:rsidR="00000147" w:rsidRPr="6879758D">
        <w:rPr>
          <w:rFonts w:ascii="Times New Roman" w:hAnsi="Times New Roman" w:cs="Times New Roman"/>
        </w:rPr>
        <w:t>järgmises sõnastuses:</w:t>
      </w:r>
    </w:p>
    <w:p w14:paraId="78A4F830" w14:textId="1F33F07A"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„(13</w:t>
      </w:r>
      <w:r w:rsidRPr="6879758D">
        <w:rPr>
          <w:rFonts w:ascii="Times New Roman" w:hAnsi="Times New Roman" w:cs="Times New Roman"/>
          <w:vertAlign w:val="superscript"/>
        </w:rPr>
        <w:t>1</w:t>
      </w:r>
      <w:r w:rsidRPr="6879758D">
        <w:rPr>
          <w:rFonts w:ascii="Times New Roman" w:hAnsi="Times New Roman" w:cs="Times New Roman"/>
        </w:rPr>
        <w:t>) Valdkonna eest vastutav minister kehtestab määrusega arengukoostöö tegemise ja humanitaarabi andmise tingimused ja korra.</w:t>
      </w:r>
    </w:p>
    <w:p w14:paraId="6BD2309D" w14:textId="269D3EFB"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(13</w:t>
      </w:r>
      <w:r w:rsidRPr="6879758D">
        <w:rPr>
          <w:rFonts w:ascii="Times New Roman" w:hAnsi="Times New Roman" w:cs="Times New Roman"/>
          <w:vertAlign w:val="superscript"/>
        </w:rPr>
        <w:t>2</w:t>
      </w:r>
      <w:r w:rsidRPr="6879758D">
        <w:rPr>
          <w:rFonts w:ascii="Times New Roman" w:hAnsi="Times New Roman" w:cs="Times New Roman"/>
        </w:rPr>
        <w:t>) Valdkonna eest vastutav minister kehtestab määrusega väliskülaliste vastuvõtmisega seotud majutus-, toitlustus-, sõidu-, tõlke- ja muude kulude piirmäärad riigiasutustele.“;</w:t>
      </w:r>
    </w:p>
    <w:p w14:paraId="799FD584" w14:textId="77777777" w:rsidR="006E3C74" w:rsidRDefault="006E3C74" w:rsidP="0021731C">
      <w:pPr>
        <w:spacing w:after="0" w:line="240" w:lineRule="auto"/>
        <w:jc w:val="both"/>
        <w:rPr>
          <w:rFonts w:ascii="Times New Roman" w:hAnsi="Times New Roman" w:cs="Times New Roman"/>
          <w:b/>
          <w:szCs w:val="24"/>
        </w:rPr>
      </w:pPr>
    </w:p>
    <w:p w14:paraId="03CF2B1C" w14:textId="191D8A61"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2</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9 lõige</w:t>
      </w:r>
      <w:r w:rsidR="00000147" w:rsidRPr="6879758D">
        <w:rPr>
          <w:rFonts w:ascii="Times New Roman" w:hAnsi="Times New Roman" w:cs="Times New Roman"/>
        </w:rPr>
        <w:t xml:space="preserve"> 14 muudetakse ja sõnastatakse järgmiselt:</w:t>
      </w:r>
    </w:p>
    <w:p w14:paraId="3DB571EA"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„(14) Käesoleva paragrahviga Välisministeeriumile pandud ülesannete täitmiseks ja töö korraldamise tagamiseks asutab valdkonna eest vastutav minister järgmised andmekogud ning kehtestab nende põhimäärused:</w:t>
      </w:r>
    </w:p>
    <w:p w14:paraId="74E0064E"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 Eesti äridiplomaatia andmekogu;</w:t>
      </w:r>
    </w:p>
    <w:p w14:paraId="515ED88B" w14:textId="7AE8B61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Eesti arengukoostöö andmekogu;</w:t>
      </w:r>
    </w:p>
    <w:p w14:paraId="4C9F594A" w14:textId="350FE4ED" w:rsidR="008F66E1"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w:t>
      </w:r>
      <w:r w:rsidR="005D1687" w:rsidRPr="6879758D">
        <w:rPr>
          <w:rFonts w:ascii="Times New Roman" w:hAnsi="Times New Roman" w:cs="Times New Roman"/>
        </w:rPr>
        <w:t>v</w:t>
      </w:r>
      <w:r w:rsidRPr="6879758D">
        <w:rPr>
          <w:rFonts w:ascii="Times New Roman" w:hAnsi="Times New Roman" w:cs="Times New Roman"/>
        </w:rPr>
        <w:t>älisriikide ja rahvusvaheliste organisatsioonide esinduste, rahvusvaheliste organisatsioonide ja rahvusvahelise kokkuleppega loodud institutsioonide ning nende isikkoosseisu andmekogu;</w:t>
      </w:r>
    </w:p>
    <w:p w14:paraId="0894F1D9" w14:textId="71175BB1"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4</w:t>
      </w:r>
      <w:r w:rsidR="00000147" w:rsidRPr="6879758D">
        <w:rPr>
          <w:rFonts w:ascii="Times New Roman" w:hAnsi="Times New Roman" w:cs="Times New Roman"/>
        </w:rPr>
        <w:t>) Euroopa Kohtu eelotsusemenetluste ja Eesti suhtes algatatud rikkumismenetluste andmekogu;</w:t>
      </w:r>
    </w:p>
    <w:p w14:paraId="550EBDF7" w14:textId="3DCE3469"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5</w:t>
      </w:r>
      <w:r w:rsidR="00000147" w:rsidRPr="6879758D">
        <w:rPr>
          <w:rFonts w:ascii="Times New Roman" w:hAnsi="Times New Roman" w:cs="Times New Roman"/>
        </w:rPr>
        <w:t xml:space="preserve">) </w:t>
      </w:r>
      <w:proofErr w:type="spellStart"/>
      <w:r w:rsidR="001C09F4" w:rsidRPr="6879758D">
        <w:rPr>
          <w:rFonts w:ascii="Times New Roman" w:hAnsi="Times New Roman" w:cs="Times New Roman"/>
        </w:rPr>
        <w:t>v</w:t>
      </w:r>
      <w:r w:rsidR="00000147" w:rsidRPr="6879758D">
        <w:rPr>
          <w:rFonts w:ascii="Times New Roman" w:hAnsi="Times New Roman" w:cs="Times New Roman"/>
        </w:rPr>
        <w:t>älislepingute</w:t>
      </w:r>
      <w:proofErr w:type="spellEnd"/>
      <w:r w:rsidR="00000147" w:rsidRPr="6879758D">
        <w:rPr>
          <w:rFonts w:ascii="Times New Roman" w:hAnsi="Times New Roman" w:cs="Times New Roman"/>
        </w:rPr>
        <w:t xml:space="preserve"> andmekogu;</w:t>
      </w:r>
    </w:p>
    <w:p w14:paraId="319A860C" w14:textId="762781EF"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6</w:t>
      </w:r>
      <w:r w:rsidR="00000147" w:rsidRPr="6879758D">
        <w:rPr>
          <w:rFonts w:ascii="Times New Roman" w:hAnsi="Times New Roman" w:cs="Times New Roman"/>
        </w:rPr>
        <w:t xml:space="preserve">) </w:t>
      </w:r>
      <w:r w:rsidR="001C09F4" w:rsidRPr="6879758D">
        <w:rPr>
          <w:rFonts w:ascii="Times New Roman" w:hAnsi="Times New Roman" w:cs="Times New Roman"/>
        </w:rPr>
        <w:t>e</w:t>
      </w:r>
      <w:r w:rsidR="00000147" w:rsidRPr="6879758D">
        <w:rPr>
          <w:rFonts w:ascii="Times New Roman" w:hAnsi="Times New Roman" w:cs="Times New Roman"/>
        </w:rPr>
        <w:t>elt</w:t>
      </w:r>
      <w:r w:rsidR="0051663F" w:rsidRPr="6879758D">
        <w:rPr>
          <w:rFonts w:ascii="Times New Roman" w:hAnsi="Times New Roman" w:cs="Times New Roman"/>
        </w:rPr>
        <w:t xml:space="preserve">äidetud </w:t>
      </w:r>
      <w:commentRangeStart w:id="19"/>
      <w:r w:rsidR="0051663F" w:rsidRPr="6879758D">
        <w:rPr>
          <w:rFonts w:ascii="Times New Roman" w:hAnsi="Times New Roman" w:cs="Times New Roman"/>
        </w:rPr>
        <w:t>viisataotlus</w:t>
      </w:r>
      <w:ins w:id="20" w:author="Mari Koik" w:date="2023-12-01T12:20:00Z">
        <w:r w:rsidR="00A23F09">
          <w:rPr>
            <w:rFonts w:ascii="Times New Roman" w:hAnsi="Times New Roman" w:cs="Times New Roman"/>
          </w:rPr>
          <w:t>t</w:t>
        </w:r>
      </w:ins>
      <w:r w:rsidR="0051663F" w:rsidRPr="6879758D">
        <w:rPr>
          <w:rFonts w:ascii="Times New Roman" w:hAnsi="Times New Roman" w:cs="Times New Roman"/>
        </w:rPr>
        <w:t xml:space="preserve">e </w:t>
      </w:r>
      <w:commentRangeEnd w:id="19"/>
      <w:r w:rsidR="00A23F09">
        <w:rPr>
          <w:rStyle w:val="Kommentaariviide"/>
        </w:rPr>
        <w:commentReference w:id="19"/>
      </w:r>
      <w:r w:rsidR="0051663F" w:rsidRPr="6879758D">
        <w:rPr>
          <w:rFonts w:ascii="Times New Roman" w:hAnsi="Times New Roman" w:cs="Times New Roman"/>
        </w:rPr>
        <w:t>andmekogu;</w:t>
      </w:r>
    </w:p>
    <w:p w14:paraId="1015419F" w14:textId="40BB98B4"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7</w:t>
      </w:r>
      <w:r w:rsidR="0051663F" w:rsidRPr="6879758D">
        <w:rPr>
          <w:rFonts w:ascii="Times New Roman" w:hAnsi="Times New Roman" w:cs="Times New Roman"/>
        </w:rPr>
        <w:t xml:space="preserve">) </w:t>
      </w:r>
      <w:r w:rsidR="001C09F4" w:rsidRPr="6879758D">
        <w:rPr>
          <w:rFonts w:ascii="Times New Roman" w:hAnsi="Times New Roman" w:cs="Times New Roman"/>
        </w:rPr>
        <w:t>a</w:t>
      </w:r>
      <w:r w:rsidR="0051663F" w:rsidRPr="6879758D">
        <w:rPr>
          <w:rFonts w:ascii="Times New Roman" w:hAnsi="Times New Roman" w:cs="Times New Roman"/>
        </w:rPr>
        <w:t>ukonsulite andmekogu.“</w:t>
      </w:r>
      <w:r w:rsidR="0000104A" w:rsidRPr="6879758D">
        <w:rPr>
          <w:rFonts w:ascii="Times New Roman" w:hAnsi="Times New Roman" w:cs="Times New Roman"/>
        </w:rPr>
        <w:t>;</w:t>
      </w:r>
    </w:p>
    <w:p w14:paraId="1A831A46" w14:textId="77777777" w:rsidR="006E3C74" w:rsidRDefault="006E3C74" w:rsidP="0021731C">
      <w:pPr>
        <w:spacing w:after="0" w:line="240" w:lineRule="auto"/>
        <w:jc w:val="both"/>
        <w:rPr>
          <w:rFonts w:ascii="Times New Roman" w:hAnsi="Times New Roman" w:cs="Times New Roman"/>
          <w:b/>
          <w:szCs w:val="24"/>
        </w:rPr>
      </w:pPr>
    </w:p>
    <w:p w14:paraId="3293BB09" w14:textId="1D52763E"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3</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10 lõiked</w:t>
      </w:r>
      <w:r w:rsidR="00000147" w:rsidRPr="6879758D">
        <w:rPr>
          <w:rFonts w:ascii="Times New Roman" w:hAnsi="Times New Roman" w:cs="Times New Roman"/>
        </w:rPr>
        <w:t xml:space="preserve"> 2</w:t>
      </w:r>
      <w:r w:rsidR="0051663F" w:rsidRPr="6879758D">
        <w:rPr>
          <w:rFonts w:ascii="Times New Roman" w:hAnsi="Times New Roman" w:cs="Times New Roman"/>
        </w:rPr>
        <w:t xml:space="preserve"> ja 3</w:t>
      </w:r>
      <w:r w:rsidR="00000147" w:rsidRPr="6879758D">
        <w:rPr>
          <w:rFonts w:ascii="Times New Roman" w:hAnsi="Times New Roman" w:cs="Times New Roman"/>
        </w:rPr>
        <w:t xml:space="preserve"> tunnistatakse kehtetuks;</w:t>
      </w:r>
    </w:p>
    <w:p w14:paraId="687B064F" w14:textId="77777777" w:rsidR="006E3C74" w:rsidRDefault="006E3C74" w:rsidP="0021731C">
      <w:pPr>
        <w:spacing w:after="0" w:line="240" w:lineRule="auto"/>
        <w:jc w:val="both"/>
        <w:rPr>
          <w:rFonts w:ascii="Times New Roman" w:hAnsi="Times New Roman" w:cs="Times New Roman"/>
          <w:b/>
          <w:szCs w:val="24"/>
        </w:rPr>
      </w:pPr>
    </w:p>
    <w:p w14:paraId="52ADEDD3" w14:textId="7F8EFB8A"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4</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11 lõige</w:t>
      </w:r>
      <w:r w:rsidR="00000147" w:rsidRPr="6879758D">
        <w:rPr>
          <w:rFonts w:ascii="Times New Roman" w:hAnsi="Times New Roman" w:cs="Times New Roman"/>
        </w:rPr>
        <w:t xml:space="preserve"> 3 tunnistatakse kehtetuks;</w:t>
      </w:r>
    </w:p>
    <w:p w14:paraId="75898B6B" w14:textId="77777777" w:rsidR="006E3C74" w:rsidRDefault="006E3C74" w:rsidP="0021731C">
      <w:pPr>
        <w:spacing w:after="0" w:line="240" w:lineRule="auto"/>
        <w:jc w:val="both"/>
        <w:rPr>
          <w:rFonts w:ascii="Times New Roman" w:hAnsi="Times New Roman" w:cs="Times New Roman"/>
          <w:b/>
          <w:szCs w:val="24"/>
        </w:rPr>
      </w:pPr>
    </w:p>
    <w:p w14:paraId="38B68AEC" w14:textId="2B54E73A" w:rsidR="00013ED5"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5</w:t>
      </w:r>
      <w:r w:rsidR="00000147" w:rsidRPr="6879758D">
        <w:rPr>
          <w:rFonts w:ascii="Times New Roman" w:hAnsi="Times New Roman" w:cs="Times New Roman"/>
          <w:b/>
        </w:rPr>
        <w:t xml:space="preserve">) </w:t>
      </w:r>
      <w:r w:rsidR="00000147" w:rsidRPr="6879758D">
        <w:rPr>
          <w:rFonts w:ascii="Times New Roman" w:hAnsi="Times New Roman" w:cs="Times New Roman"/>
        </w:rPr>
        <w:t>seadus</w:t>
      </w:r>
      <w:r w:rsidR="003E062B" w:rsidRPr="6879758D">
        <w:rPr>
          <w:rFonts w:ascii="Times New Roman" w:hAnsi="Times New Roman" w:cs="Times New Roman"/>
        </w:rPr>
        <w:t>e 2. peatükki</w:t>
      </w:r>
      <w:r w:rsidR="00000147" w:rsidRPr="6879758D">
        <w:rPr>
          <w:rFonts w:ascii="Times New Roman" w:hAnsi="Times New Roman" w:cs="Times New Roman"/>
        </w:rPr>
        <w:t xml:space="preserve"> täiendatakse </w:t>
      </w:r>
      <w:r w:rsidR="003E062B" w:rsidRPr="6879758D">
        <w:rPr>
          <w:rFonts w:ascii="Times New Roman" w:hAnsi="Times New Roman" w:cs="Times New Roman"/>
        </w:rPr>
        <w:t>3. jaoga</w:t>
      </w:r>
      <w:r w:rsidR="00487EC1" w:rsidRPr="6879758D">
        <w:rPr>
          <w:rFonts w:ascii="Times New Roman" w:hAnsi="Times New Roman" w:cs="Times New Roman"/>
        </w:rPr>
        <w:t xml:space="preserve"> </w:t>
      </w:r>
      <w:r w:rsidR="00000147" w:rsidRPr="6879758D">
        <w:rPr>
          <w:rFonts w:ascii="Times New Roman" w:hAnsi="Times New Roman" w:cs="Times New Roman"/>
        </w:rPr>
        <w:t>järgmises sõnastuses:</w:t>
      </w:r>
    </w:p>
    <w:p w14:paraId="4E4E0D2E" w14:textId="7C1205C7" w:rsidR="00884C89" w:rsidRPr="0021731C" w:rsidRDefault="00884C89" w:rsidP="0002239B">
      <w:pPr>
        <w:rPr>
          <w:rFonts w:ascii="Times New Roman" w:hAnsi="Times New Roman" w:cs="Times New Roman"/>
          <w:szCs w:val="24"/>
        </w:rPr>
      </w:pPr>
    </w:p>
    <w:p w14:paraId="23A8EB9D" w14:textId="77777777" w:rsidR="00013ED5" w:rsidRPr="00643505" w:rsidRDefault="00000147" w:rsidP="00643505">
      <w:pPr>
        <w:spacing w:after="0" w:line="240" w:lineRule="auto"/>
        <w:jc w:val="center"/>
        <w:rPr>
          <w:rFonts w:ascii="Times New Roman" w:hAnsi="Times New Roman" w:cs="Times New Roman"/>
          <w:b/>
          <w:bCs/>
        </w:rPr>
      </w:pPr>
      <w:r w:rsidRPr="6879758D">
        <w:rPr>
          <w:rFonts w:ascii="Times New Roman" w:hAnsi="Times New Roman" w:cs="Times New Roman"/>
        </w:rPr>
        <w:t>„</w:t>
      </w:r>
      <w:r w:rsidR="003E062B" w:rsidRPr="6879758D">
        <w:rPr>
          <w:rFonts w:ascii="Times New Roman" w:hAnsi="Times New Roman" w:cs="Times New Roman"/>
          <w:b/>
        </w:rPr>
        <w:t>3. jagu</w:t>
      </w:r>
    </w:p>
    <w:p w14:paraId="0B73B8C7" w14:textId="37E73B3E" w:rsidR="003E062B" w:rsidRPr="00643505" w:rsidRDefault="003E062B" w:rsidP="00643505">
      <w:pPr>
        <w:spacing w:after="0" w:line="240" w:lineRule="auto"/>
        <w:jc w:val="center"/>
        <w:rPr>
          <w:rFonts w:ascii="Times New Roman" w:hAnsi="Times New Roman" w:cs="Times New Roman"/>
        </w:rPr>
      </w:pPr>
      <w:r w:rsidRPr="6879758D">
        <w:rPr>
          <w:rFonts w:ascii="Times New Roman" w:hAnsi="Times New Roman" w:cs="Times New Roman"/>
          <w:b/>
        </w:rPr>
        <w:t>Andmekogud</w:t>
      </w:r>
    </w:p>
    <w:p w14:paraId="7C835DDE" w14:textId="77777777" w:rsidR="003E062B" w:rsidRDefault="003E062B" w:rsidP="0021731C">
      <w:pPr>
        <w:spacing w:after="0" w:line="240" w:lineRule="auto"/>
        <w:jc w:val="both"/>
        <w:rPr>
          <w:rFonts w:ascii="Times New Roman" w:hAnsi="Times New Roman" w:cs="Times New Roman"/>
          <w:szCs w:val="24"/>
        </w:rPr>
      </w:pPr>
    </w:p>
    <w:p w14:paraId="4DFC4DBC" w14:textId="01AAAB21"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11</w:t>
      </w:r>
      <w:r w:rsidRPr="6879758D">
        <w:rPr>
          <w:rFonts w:ascii="Times New Roman" w:hAnsi="Times New Roman" w:cs="Times New Roman"/>
          <w:b/>
          <w:vertAlign w:val="superscript"/>
        </w:rPr>
        <w:t>1</w:t>
      </w:r>
      <w:r w:rsidRPr="00AE68EC">
        <w:rPr>
          <w:rFonts w:ascii="Times New Roman" w:hAnsi="Times New Roman" w:cs="Times New Roman"/>
          <w:b/>
        </w:rPr>
        <w:t>. Eesti äridiplomaatia andmekogu</w:t>
      </w:r>
    </w:p>
    <w:p w14:paraId="7984D518" w14:textId="564B4542" w:rsidR="00AA39C2" w:rsidRPr="00643505" w:rsidRDefault="00AA39C2" w:rsidP="00AA39C2">
      <w:pPr>
        <w:spacing w:after="0" w:line="240" w:lineRule="auto"/>
        <w:jc w:val="both"/>
        <w:rPr>
          <w:rFonts w:ascii="Times New Roman" w:hAnsi="Times New Roman" w:cs="Times New Roman"/>
        </w:rPr>
      </w:pPr>
      <w:r w:rsidRPr="090C0567">
        <w:rPr>
          <w:rFonts w:ascii="Times New Roman" w:hAnsi="Times New Roman" w:cs="Times New Roman"/>
        </w:rPr>
        <w:t xml:space="preserve">(1) </w:t>
      </w:r>
      <w:r>
        <w:rPr>
          <w:rFonts w:ascii="Times New Roman" w:hAnsi="Times New Roman" w:cs="Times New Roman"/>
        </w:rPr>
        <w:t>Eesti äridiplomaatia a</w:t>
      </w:r>
      <w:r w:rsidRPr="090C0567">
        <w:rPr>
          <w:rFonts w:ascii="Times New Roman" w:hAnsi="Times New Roman" w:cs="Times New Roman"/>
        </w:rPr>
        <w:t xml:space="preserve">ndmekogu eesmärk on pidada arvestust Eesti välisesinduste </w:t>
      </w:r>
      <w:commentRangeStart w:id="21"/>
      <w:r w:rsidRPr="090C0567">
        <w:rPr>
          <w:rFonts w:ascii="Times New Roman" w:hAnsi="Times New Roman" w:cs="Times New Roman"/>
        </w:rPr>
        <w:t>tegevus</w:t>
      </w:r>
      <w:del w:id="22" w:author="Mari Koik" w:date="2023-12-01T12:21:00Z">
        <w:r w:rsidRPr="090C0567" w:rsidDel="00A23F09">
          <w:rPr>
            <w:rFonts w:ascii="Times New Roman" w:hAnsi="Times New Roman" w:cs="Times New Roman"/>
          </w:rPr>
          <w:delText>t</w:delText>
        </w:r>
      </w:del>
      <w:r w:rsidRPr="090C0567">
        <w:rPr>
          <w:rFonts w:ascii="Times New Roman" w:hAnsi="Times New Roman" w:cs="Times New Roman"/>
        </w:rPr>
        <w:t xml:space="preserve">e </w:t>
      </w:r>
      <w:commentRangeEnd w:id="21"/>
      <w:r w:rsidR="00A23F09">
        <w:rPr>
          <w:rStyle w:val="Kommentaariviide"/>
        </w:rPr>
        <w:commentReference w:id="21"/>
      </w:r>
      <w:r w:rsidRPr="090C0567">
        <w:rPr>
          <w:rFonts w:ascii="Times New Roman" w:hAnsi="Times New Roman" w:cs="Times New Roman"/>
        </w:rPr>
        <w:t>kohta Eesti ärihuvide esindamisel ja edendamisel välisturgudel ning talletada elektrooniliselt asjaomaste ettevõt</w:t>
      </w:r>
      <w:del w:id="23" w:author="Mari Koik" w:date="2023-11-30T18:24:00Z">
        <w:r w:rsidRPr="090C0567" w:rsidDel="00421A3E">
          <w:rPr>
            <w:rFonts w:ascii="Times New Roman" w:hAnsi="Times New Roman" w:cs="Times New Roman"/>
          </w:rPr>
          <w:delText>e</w:delText>
        </w:r>
      </w:del>
      <w:ins w:id="24" w:author="Mari Koik" w:date="2023-11-30T18:24:00Z">
        <w:r w:rsidR="00421A3E">
          <w:rPr>
            <w:rFonts w:ascii="Times New Roman" w:hAnsi="Times New Roman" w:cs="Times New Roman"/>
          </w:rPr>
          <w:t>ja</w:t>
        </w:r>
      </w:ins>
      <w:r w:rsidRPr="090C0567">
        <w:rPr>
          <w:rFonts w:ascii="Times New Roman" w:hAnsi="Times New Roman" w:cs="Times New Roman"/>
        </w:rPr>
        <w:t>te kontaktandmed ja info</w:t>
      </w:r>
      <w:del w:id="25" w:author="Mari Koik" w:date="2023-11-30T18:25:00Z">
        <w:r w:rsidRPr="090C0567" w:rsidDel="00421A3E">
          <w:rPr>
            <w:rFonts w:ascii="Times New Roman" w:hAnsi="Times New Roman" w:cs="Times New Roman"/>
          </w:rPr>
          <w:delText>rmatsioon</w:delText>
        </w:r>
      </w:del>
      <w:r w:rsidRPr="090C0567">
        <w:rPr>
          <w:rFonts w:ascii="Times New Roman" w:hAnsi="Times New Roman" w:cs="Times New Roman"/>
        </w:rPr>
        <w:t xml:space="preserve">, et anda edasi teadmus teenistujate vahel ning teha järeldusi </w:t>
      </w:r>
      <w:commentRangeStart w:id="26"/>
      <w:proofErr w:type="spellStart"/>
      <w:r w:rsidRPr="090C0567">
        <w:rPr>
          <w:rFonts w:ascii="Times New Roman" w:hAnsi="Times New Roman" w:cs="Times New Roman"/>
        </w:rPr>
        <w:t>inimvara</w:t>
      </w:r>
      <w:proofErr w:type="spellEnd"/>
      <w:r w:rsidRPr="090C0567">
        <w:rPr>
          <w:rFonts w:ascii="Times New Roman" w:hAnsi="Times New Roman" w:cs="Times New Roman"/>
        </w:rPr>
        <w:t xml:space="preserve"> </w:t>
      </w:r>
      <w:commentRangeEnd w:id="26"/>
      <w:r w:rsidR="00A23F09">
        <w:rPr>
          <w:rStyle w:val="Kommentaariviide"/>
        </w:rPr>
        <w:commentReference w:id="26"/>
      </w:r>
      <w:r w:rsidRPr="090C0567">
        <w:rPr>
          <w:rFonts w:ascii="Times New Roman" w:hAnsi="Times New Roman" w:cs="Times New Roman"/>
        </w:rPr>
        <w:t xml:space="preserve">ja tulevaste investeeringute tõhusamaks planeerimiseks. </w:t>
      </w:r>
      <w:r w:rsidRPr="00643505">
        <w:rPr>
          <w:rFonts w:ascii="Times New Roman" w:hAnsi="Times New Roman" w:cs="Times New Roman"/>
        </w:rPr>
        <w:t>Nimetatud eesmärgil töödeldakse andmekogus ettevõt</w:t>
      </w:r>
      <w:ins w:id="27" w:author="Mari Koik" w:date="2023-12-01T10:53:00Z">
        <w:r w:rsidR="00C86C4D">
          <w:rPr>
            <w:rFonts w:ascii="Times New Roman" w:hAnsi="Times New Roman" w:cs="Times New Roman"/>
          </w:rPr>
          <w:t>ja</w:t>
        </w:r>
      </w:ins>
      <w:del w:id="28" w:author="Mari Koik" w:date="2023-12-01T10:53:00Z">
        <w:r w:rsidRPr="00643505" w:rsidDel="00C86C4D">
          <w:rPr>
            <w:rFonts w:ascii="Times New Roman" w:hAnsi="Times New Roman" w:cs="Times New Roman"/>
          </w:rPr>
          <w:delText>te</w:delText>
        </w:r>
      </w:del>
      <w:r w:rsidRPr="00643505">
        <w:rPr>
          <w:rFonts w:ascii="Times New Roman" w:hAnsi="Times New Roman" w:cs="Times New Roman"/>
        </w:rPr>
        <w:t xml:space="preserve"> või organisatsiooni kontaktisiku üldandmeid.</w:t>
      </w:r>
    </w:p>
    <w:p w14:paraId="54256D96" w14:textId="77777777" w:rsidR="00AA39C2" w:rsidRDefault="00AA39C2" w:rsidP="00AA39C2">
      <w:pPr>
        <w:spacing w:after="0" w:line="240" w:lineRule="auto"/>
        <w:jc w:val="both"/>
        <w:rPr>
          <w:rFonts w:ascii="Times New Roman" w:hAnsi="Times New Roman" w:cs="Times New Roman"/>
        </w:rPr>
      </w:pPr>
    </w:p>
    <w:p w14:paraId="03500D92"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3DE3494A" w14:textId="77777777" w:rsidR="00AA39C2" w:rsidRDefault="00AA39C2" w:rsidP="00AA39C2">
      <w:pPr>
        <w:spacing w:after="0" w:line="240" w:lineRule="auto"/>
        <w:jc w:val="both"/>
        <w:rPr>
          <w:rFonts w:ascii="Times New Roman" w:hAnsi="Times New Roman" w:cs="Times New Roman"/>
        </w:rPr>
      </w:pPr>
    </w:p>
    <w:p w14:paraId="3125536F" w14:textId="730542A5"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andmekogusse kogutavate andmete koosseis ja andmekogusse kandmise kord, andmetele juurdepääsu saamise kord, andmete säilitamise tähtajad ja muud korraldusküsimused.</w:t>
      </w:r>
    </w:p>
    <w:p w14:paraId="5AF995B5" w14:textId="77777777" w:rsidR="00AA39C2" w:rsidRDefault="00AA39C2" w:rsidP="00AA39C2">
      <w:pPr>
        <w:spacing w:after="0" w:line="240" w:lineRule="auto"/>
        <w:jc w:val="both"/>
        <w:rPr>
          <w:rFonts w:ascii="Times New Roman" w:hAnsi="Times New Roman" w:cs="Times New Roman"/>
        </w:rPr>
      </w:pPr>
    </w:p>
    <w:p w14:paraId="077D32CF" w14:textId="694FCD3D" w:rsidR="00AA39C2" w:rsidRDefault="00AA39C2" w:rsidP="00AA39C2">
      <w:pPr>
        <w:spacing w:after="0" w:line="240" w:lineRule="auto"/>
        <w:jc w:val="both"/>
        <w:rPr>
          <w:ins w:id="29" w:author="Mari Koik" w:date="2023-12-01T12:25:00Z"/>
          <w:rFonts w:ascii="Times New Roman" w:hAnsi="Times New Roman" w:cs="Times New Roman"/>
        </w:rPr>
      </w:pPr>
      <w:r w:rsidRPr="6879758D">
        <w:rPr>
          <w:rFonts w:ascii="Times New Roman" w:hAnsi="Times New Roman" w:cs="Times New Roman"/>
        </w:rPr>
        <w:lastRenderedPageBreak/>
        <w:t>(4) Projektidega seotud kontakti</w:t>
      </w:r>
      <w:r w:rsidRPr="00643505">
        <w:rPr>
          <w:rFonts w:ascii="Times New Roman" w:hAnsi="Times New Roman" w:cs="Times New Roman"/>
        </w:rPr>
        <w:t xml:space="preserve">sikute andmeid säilitatakse viis aastat pärast projekti lõppemist, seejärel andmed </w:t>
      </w:r>
      <w:commentRangeStart w:id="30"/>
      <w:proofErr w:type="spellStart"/>
      <w:r w:rsidRPr="00C86C4D">
        <w:rPr>
          <w:rFonts w:ascii="Times New Roman" w:hAnsi="Times New Roman" w:cs="Times New Roman"/>
        </w:rPr>
        <w:t>umbisikustatakse</w:t>
      </w:r>
      <w:commentRangeEnd w:id="30"/>
      <w:proofErr w:type="spellEnd"/>
      <w:r w:rsidR="00E90087">
        <w:rPr>
          <w:rStyle w:val="Kommentaariviide"/>
        </w:rPr>
        <w:commentReference w:id="30"/>
      </w:r>
      <w:r w:rsidRPr="00643505">
        <w:rPr>
          <w:rFonts w:ascii="Times New Roman" w:hAnsi="Times New Roman" w:cs="Times New Roman"/>
        </w:rPr>
        <w:t>.</w:t>
      </w:r>
    </w:p>
    <w:p w14:paraId="3581871C" w14:textId="77777777" w:rsidR="00A23F09" w:rsidRPr="00643505" w:rsidRDefault="00A23F09" w:rsidP="00AA39C2">
      <w:pPr>
        <w:spacing w:after="0" w:line="240" w:lineRule="auto"/>
        <w:jc w:val="both"/>
        <w:rPr>
          <w:rFonts w:ascii="Times New Roman" w:hAnsi="Times New Roman" w:cs="Times New Roman"/>
        </w:rPr>
      </w:pPr>
    </w:p>
    <w:p w14:paraId="0C421792" w14:textId="08AB61D8"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11</w:t>
      </w:r>
      <w:r w:rsidRPr="6879758D">
        <w:rPr>
          <w:rFonts w:ascii="Times New Roman" w:hAnsi="Times New Roman" w:cs="Times New Roman"/>
          <w:b/>
          <w:vertAlign w:val="superscript"/>
        </w:rPr>
        <w:t>2</w:t>
      </w:r>
      <w:r w:rsidRPr="00AE68EC">
        <w:rPr>
          <w:rFonts w:ascii="Times New Roman" w:hAnsi="Times New Roman" w:cs="Times New Roman"/>
          <w:b/>
        </w:rPr>
        <w:t>. Eesti arengukoostöö andmekogu</w:t>
      </w:r>
    </w:p>
    <w:p w14:paraId="0022718E" w14:textId="79ABB88F" w:rsidR="00884C89" w:rsidRPr="00643505" w:rsidDel="7270086C"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w:t>
      </w:r>
      <w:r w:rsidR="008731C0">
        <w:rPr>
          <w:rFonts w:ascii="Times New Roman" w:hAnsi="Times New Roman" w:cs="Times New Roman"/>
        </w:rPr>
        <w:t>Eesti arengukoostöö a</w:t>
      </w:r>
      <w:r w:rsidRPr="6879758D">
        <w:rPr>
          <w:rFonts w:ascii="Times New Roman" w:hAnsi="Times New Roman" w:cs="Times New Roman"/>
        </w:rPr>
        <w:t>ndmekogu eesmärk on pidada arvestust Eesti Vabariigi arengukoostöö ja humanitaarabi tegevuste ja nende kulude üle, tagada avalikkuse juurdepääs asjakohasele teabele ning võimaldada esitada toetusetaotlusi ja kuluaruandeid.</w:t>
      </w:r>
      <w:r w:rsidR="53A4E4B5" w:rsidRPr="6879758D">
        <w:rPr>
          <w:rFonts w:ascii="Times New Roman" w:hAnsi="Times New Roman" w:cs="Times New Roman"/>
        </w:rPr>
        <w:t xml:space="preserve"> </w:t>
      </w:r>
      <w:r w:rsidR="7270086C" w:rsidRPr="00643505">
        <w:rPr>
          <w:rFonts w:ascii="Times New Roman" w:hAnsi="Times New Roman" w:cs="Times New Roman"/>
        </w:rPr>
        <w:t xml:space="preserve">Nimetatud eesmärgil töödeldakse andmekogus </w:t>
      </w:r>
      <w:r w:rsidR="4680610A" w:rsidRPr="00643505">
        <w:rPr>
          <w:rFonts w:ascii="Times New Roman" w:hAnsi="Times New Roman" w:cs="Times New Roman"/>
        </w:rPr>
        <w:t xml:space="preserve">järgmisi isikuandmeid: </w:t>
      </w:r>
    </w:p>
    <w:p w14:paraId="6F46414B" w14:textId="3096EEBA" w:rsidR="00884C89" w:rsidRPr="00643505" w:rsidDel="7270086C" w:rsidRDefault="4680610A"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1) </w:t>
      </w:r>
      <w:r w:rsidR="7270086C" w:rsidRPr="00643505">
        <w:rPr>
          <w:rFonts w:ascii="Times New Roman" w:hAnsi="Times New Roman" w:cs="Times New Roman"/>
        </w:rPr>
        <w:t xml:space="preserve">taotleja esindusõigusliku isiku </w:t>
      </w:r>
      <w:r w:rsidRPr="00643505">
        <w:rPr>
          <w:rFonts w:ascii="Times New Roman" w:hAnsi="Times New Roman" w:cs="Times New Roman"/>
        </w:rPr>
        <w:t>ülda</w:t>
      </w:r>
      <w:r w:rsidR="7A3D0734" w:rsidRPr="00643505">
        <w:rPr>
          <w:rFonts w:ascii="Times New Roman" w:hAnsi="Times New Roman" w:cs="Times New Roman"/>
        </w:rPr>
        <w:t>ndmed;</w:t>
      </w:r>
    </w:p>
    <w:p w14:paraId="2D93AD0A" w14:textId="0F2E39E6" w:rsidR="00884C89" w:rsidRPr="00643505" w:rsidDel="7270086C" w:rsidRDefault="4680610A"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2) </w:t>
      </w:r>
      <w:r w:rsidR="781097F4" w:rsidRPr="00643505">
        <w:rPr>
          <w:rFonts w:ascii="Times New Roman" w:hAnsi="Times New Roman" w:cs="Times New Roman"/>
        </w:rPr>
        <w:t xml:space="preserve">projektijuhi </w:t>
      </w:r>
      <w:commentRangeStart w:id="31"/>
      <w:r w:rsidR="7270086C" w:rsidRPr="00643505">
        <w:rPr>
          <w:rFonts w:ascii="Times New Roman" w:hAnsi="Times New Roman" w:cs="Times New Roman"/>
        </w:rPr>
        <w:t>üldandme</w:t>
      </w:r>
      <w:del w:id="32" w:author="Mari Koik" w:date="2023-11-30T18:27:00Z">
        <w:r w:rsidR="7270086C" w:rsidRPr="00643505" w:rsidDel="00421A3E">
          <w:rPr>
            <w:rFonts w:ascii="Times New Roman" w:hAnsi="Times New Roman" w:cs="Times New Roman"/>
          </w:rPr>
          <w:delText>i</w:delText>
        </w:r>
      </w:del>
      <w:r w:rsidR="7270086C" w:rsidRPr="00643505">
        <w:rPr>
          <w:rFonts w:ascii="Times New Roman" w:hAnsi="Times New Roman" w:cs="Times New Roman"/>
        </w:rPr>
        <w:t>d</w:t>
      </w:r>
      <w:commentRangeEnd w:id="31"/>
      <w:r w:rsidR="00421A3E">
        <w:rPr>
          <w:rStyle w:val="Kommentaariviide"/>
        </w:rPr>
        <w:commentReference w:id="31"/>
      </w:r>
      <w:r w:rsidR="7A3D0734" w:rsidRPr="00643505">
        <w:rPr>
          <w:rFonts w:ascii="Times New Roman" w:hAnsi="Times New Roman" w:cs="Times New Roman"/>
        </w:rPr>
        <w:t>;</w:t>
      </w:r>
    </w:p>
    <w:p w14:paraId="6D5D9317" w14:textId="26527D6C" w:rsidR="7A3D0734" w:rsidRPr="00643505" w:rsidRDefault="7A3D0734" w:rsidP="00643505">
      <w:pPr>
        <w:spacing w:after="0" w:line="240" w:lineRule="auto"/>
        <w:jc w:val="both"/>
        <w:rPr>
          <w:rFonts w:ascii="Times New Roman" w:hAnsi="Times New Roman" w:cs="Times New Roman"/>
        </w:rPr>
      </w:pPr>
      <w:r w:rsidRPr="00643505">
        <w:rPr>
          <w:rFonts w:ascii="Times New Roman" w:hAnsi="Times New Roman" w:cs="Times New Roman"/>
        </w:rPr>
        <w:t>3) andmekogu kasutaja üldandmed</w:t>
      </w:r>
      <w:r w:rsidR="1EC5DDE5" w:rsidRPr="00643505">
        <w:rPr>
          <w:rFonts w:ascii="Times New Roman" w:hAnsi="Times New Roman" w:cs="Times New Roman"/>
        </w:rPr>
        <w:t xml:space="preserve"> ja töötamise andmed</w:t>
      </w:r>
      <w:r w:rsidR="217DA95E" w:rsidRPr="00643505">
        <w:rPr>
          <w:rFonts w:ascii="Times New Roman" w:hAnsi="Times New Roman" w:cs="Times New Roman"/>
        </w:rPr>
        <w:t>.</w:t>
      </w:r>
    </w:p>
    <w:p w14:paraId="447640CE" w14:textId="77777777" w:rsidR="00AA39C2" w:rsidRDefault="00AA39C2" w:rsidP="00643505">
      <w:pPr>
        <w:spacing w:after="0" w:line="240" w:lineRule="auto"/>
        <w:jc w:val="both"/>
        <w:rPr>
          <w:rFonts w:ascii="Times New Roman" w:hAnsi="Times New Roman" w:cs="Times New Roman"/>
        </w:rPr>
      </w:pPr>
    </w:p>
    <w:p w14:paraId="2FE2E5F5"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3D91966D" w14:textId="77777777" w:rsidR="00AA39C2" w:rsidRDefault="00AA39C2" w:rsidP="00643505">
      <w:pPr>
        <w:spacing w:after="0" w:line="240" w:lineRule="auto"/>
        <w:jc w:val="both"/>
        <w:rPr>
          <w:rFonts w:ascii="Times New Roman" w:hAnsi="Times New Roman" w:cs="Times New Roman"/>
        </w:rPr>
      </w:pPr>
    </w:p>
    <w:p w14:paraId="2E9CBCD3" w14:textId="6CF34EEA"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andmekogu volitatud töötleja</w:t>
      </w:r>
      <w:r w:rsidR="00794E0D" w:rsidRPr="6879758D">
        <w:rPr>
          <w:rFonts w:ascii="Times New Roman" w:hAnsi="Times New Roman" w:cs="Times New Roman"/>
        </w:rPr>
        <w:t>d</w:t>
      </w:r>
      <w:r w:rsidR="1240BE69" w:rsidRPr="6879758D">
        <w:rPr>
          <w:rFonts w:ascii="Times New Roman" w:hAnsi="Times New Roman" w:cs="Times New Roman"/>
        </w:rPr>
        <w:t xml:space="preserve"> </w:t>
      </w:r>
      <w:r w:rsidR="038AC25D" w:rsidRPr="00643505">
        <w:rPr>
          <w:rFonts w:ascii="Times New Roman" w:hAnsi="Times New Roman" w:cs="Times New Roman"/>
        </w:rPr>
        <w:t>ja nende ülesanded</w:t>
      </w:r>
      <w:r w:rsidRPr="6879758D">
        <w:rPr>
          <w:rFonts w:ascii="Times New Roman" w:hAnsi="Times New Roman" w:cs="Times New Roman"/>
        </w:rPr>
        <w:t>, andmekogusse kogutavate andmete koosseis ja andmekogusse kandmise kord, andmetele juurdepääsu</w:t>
      </w:r>
      <w:r w:rsidR="7D896EA2" w:rsidRPr="6879758D">
        <w:rPr>
          <w:rFonts w:ascii="Times New Roman" w:hAnsi="Times New Roman" w:cs="Times New Roman"/>
        </w:rPr>
        <w:t xml:space="preserve"> </w:t>
      </w:r>
      <w:commentRangeStart w:id="33"/>
      <w:ins w:id="34" w:author="Mari Koik" w:date="2023-12-01T12:26:00Z">
        <w:r w:rsidR="00A23F09">
          <w:rPr>
            <w:rFonts w:ascii="Times New Roman" w:hAnsi="Times New Roman" w:cs="Times New Roman"/>
          </w:rPr>
          <w:t xml:space="preserve">saamise </w:t>
        </w:r>
      </w:ins>
      <w:commentRangeEnd w:id="33"/>
      <w:ins w:id="35" w:author="Mari Koik" w:date="2023-12-01T13:31:00Z">
        <w:r w:rsidR="00E90087">
          <w:rPr>
            <w:rStyle w:val="Kommentaariviide"/>
          </w:rPr>
          <w:commentReference w:id="33"/>
        </w:r>
      </w:ins>
      <w:r w:rsidRPr="6879758D">
        <w:rPr>
          <w:rFonts w:ascii="Times New Roman" w:hAnsi="Times New Roman" w:cs="Times New Roman"/>
        </w:rPr>
        <w:t xml:space="preserve">ja andmete väljastamise kord, andmete säilitamise tähtajad </w:t>
      </w:r>
      <w:r w:rsidR="00630341" w:rsidRPr="6879758D">
        <w:rPr>
          <w:rFonts w:ascii="Times New Roman" w:hAnsi="Times New Roman" w:cs="Times New Roman"/>
        </w:rPr>
        <w:t>ning</w:t>
      </w:r>
      <w:r w:rsidRPr="6879758D">
        <w:rPr>
          <w:rFonts w:ascii="Times New Roman" w:hAnsi="Times New Roman" w:cs="Times New Roman"/>
        </w:rPr>
        <w:t xml:space="preserve"> muud korraldusküsimused.</w:t>
      </w:r>
    </w:p>
    <w:p w14:paraId="0E22DDFB" w14:textId="77777777" w:rsidR="00AA39C2" w:rsidRDefault="00AA39C2" w:rsidP="00643505">
      <w:pPr>
        <w:spacing w:after="0" w:line="240" w:lineRule="auto"/>
        <w:jc w:val="both"/>
        <w:rPr>
          <w:rFonts w:ascii="Times New Roman" w:hAnsi="Times New Roman" w:cs="Times New Roman"/>
        </w:rPr>
      </w:pPr>
    </w:p>
    <w:p w14:paraId="7F31FAB6" w14:textId="6E6A3B10"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(4) </w:t>
      </w:r>
      <w:r w:rsidR="00AA39C2" w:rsidRPr="008133C8">
        <w:rPr>
          <w:rFonts w:ascii="Times New Roman" w:hAnsi="Times New Roman" w:cs="Times New Roman"/>
        </w:rPr>
        <w:t xml:space="preserve">Andmekogusse kantud isikuandmeid säilitatakse kuni </w:t>
      </w:r>
      <w:del w:id="36" w:author="Iivika Sale" w:date="2023-12-05T15:23:00Z">
        <w:r w:rsidR="00AA39C2" w:rsidRPr="008133C8" w:rsidDel="00CB4F82">
          <w:rPr>
            <w:rFonts w:ascii="Times New Roman" w:hAnsi="Times New Roman" w:cs="Times New Roman"/>
          </w:rPr>
          <w:delText xml:space="preserve">10 </w:delText>
        </w:r>
      </w:del>
      <w:ins w:id="37" w:author="Iivika Sale" w:date="2023-12-05T15:23:00Z">
        <w:r w:rsidR="00CB4F82">
          <w:rPr>
            <w:rFonts w:ascii="Times New Roman" w:hAnsi="Times New Roman" w:cs="Times New Roman"/>
          </w:rPr>
          <w:t>kümme</w:t>
        </w:r>
        <w:r w:rsidR="00CB4F82" w:rsidRPr="008133C8">
          <w:rPr>
            <w:rFonts w:ascii="Times New Roman" w:hAnsi="Times New Roman" w:cs="Times New Roman"/>
          </w:rPr>
          <w:t xml:space="preserve"> </w:t>
        </w:r>
      </w:ins>
      <w:r w:rsidR="00AA39C2" w:rsidRPr="008133C8">
        <w:rPr>
          <w:rFonts w:ascii="Times New Roman" w:hAnsi="Times New Roman" w:cs="Times New Roman"/>
        </w:rPr>
        <w:t>aastat</w:t>
      </w:r>
      <w:r w:rsidR="00AA39C2">
        <w:rPr>
          <w:rFonts w:ascii="Times New Roman" w:hAnsi="Times New Roman" w:cs="Times New Roman"/>
        </w:rPr>
        <w:t xml:space="preserve"> pärast </w:t>
      </w:r>
      <w:r w:rsidR="00AA39C2" w:rsidRPr="008133C8">
        <w:rPr>
          <w:rFonts w:ascii="Times New Roman" w:hAnsi="Times New Roman" w:cs="Times New Roman"/>
        </w:rPr>
        <w:t>projekti lõppemis</w:t>
      </w:r>
      <w:r w:rsidR="00AA39C2">
        <w:rPr>
          <w:rFonts w:ascii="Times New Roman" w:hAnsi="Times New Roman" w:cs="Times New Roman"/>
        </w:rPr>
        <w:t xml:space="preserve">t. Pärast säilitustähtaja möödumist </w:t>
      </w:r>
      <w:r w:rsidR="00AA39C2" w:rsidRPr="008133C8">
        <w:rPr>
          <w:rFonts w:ascii="Times New Roman" w:hAnsi="Times New Roman" w:cs="Times New Roman"/>
        </w:rPr>
        <w:t>antakse</w:t>
      </w:r>
      <w:ins w:id="38" w:author="Mari Koik" w:date="2023-12-01T12:27:00Z">
        <w:r w:rsidR="00A23F09">
          <w:rPr>
            <w:rFonts w:ascii="Times New Roman" w:hAnsi="Times New Roman" w:cs="Times New Roman"/>
          </w:rPr>
          <w:t xml:space="preserve"> andmed</w:t>
        </w:r>
      </w:ins>
      <w:r w:rsidR="00AA39C2" w:rsidRPr="008133C8">
        <w:rPr>
          <w:rFonts w:ascii="Times New Roman" w:hAnsi="Times New Roman" w:cs="Times New Roman"/>
        </w:rPr>
        <w:t xml:space="preserve"> arhiiviseaduse alusel </w:t>
      </w:r>
      <w:del w:id="39" w:author="Mari Koik" w:date="2023-12-01T12:27:00Z">
        <w:r w:rsidR="00AA39C2" w:rsidRPr="008133C8" w:rsidDel="00A23F09">
          <w:rPr>
            <w:rFonts w:ascii="Times New Roman" w:hAnsi="Times New Roman" w:cs="Times New Roman"/>
          </w:rPr>
          <w:delText xml:space="preserve">andmed </w:delText>
        </w:r>
      </w:del>
      <w:r w:rsidR="00AA39C2" w:rsidRPr="008133C8">
        <w:rPr>
          <w:rFonts w:ascii="Times New Roman" w:hAnsi="Times New Roman" w:cs="Times New Roman"/>
        </w:rPr>
        <w:t xml:space="preserve">avalikku arhiivi või </w:t>
      </w:r>
      <w:commentRangeStart w:id="40"/>
      <w:r w:rsidR="00AA39C2" w:rsidRPr="008133C8">
        <w:rPr>
          <w:rFonts w:ascii="Times New Roman" w:hAnsi="Times New Roman" w:cs="Times New Roman"/>
        </w:rPr>
        <w:t xml:space="preserve">otsustatakse </w:t>
      </w:r>
      <w:commentRangeEnd w:id="40"/>
      <w:r w:rsidR="00CD7D82">
        <w:rPr>
          <w:rStyle w:val="Kommentaariviide"/>
        </w:rPr>
        <w:commentReference w:id="40"/>
      </w:r>
      <w:r w:rsidR="00AA39C2" w:rsidRPr="008133C8">
        <w:rPr>
          <w:rFonts w:ascii="Times New Roman" w:hAnsi="Times New Roman" w:cs="Times New Roman"/>
        </w:rPr>
        <w:t xml:space="preserve">nende </w:t>
      </w:r>
      <w:r w:rsidR="00AA39C2" w:rsidRPr="00B231F4">
        <w:rPr>
          <w:rFonts w:ascii="Times New Roman" w:hAnsi="Times New Roman" w:cs="Times New Roman"/>
          <w:highlight w:val="yellow"/>
          <w:rPrChange w:id="41" w:author="Iivika Sale" w:date="2023-12-07T11:31:00Z">
            <w:rPr>
              <w:rFonts w:ascii="Times New Roman" w:hAnsi="Times New Roman" w:cs="Times New Roman"/>
            </w:rPr>
          </w:rPrChange>
        </w:rPr>
        <w:t>hävitamine</w:t>
      </w:r>
      <w:r w:rsidR="00AA39C2">
        <w:rPr>
          <w:rFonts w:ascii="Times New Roman" w:hAnsi="Times New Roman" w:cs="Times New Roman"/>
        </w:rPr>
        <w:t>.</w:t>
      </w:r>
      <w:r w:rsidR="1AB5738D" w:rsidRPr="00643505">
        <w:rPr>
          <w:rFonts w:ascii="Times New Roman" w:hAnsi="Times New Roman" w:cs="Times New Roman"/>
        </w:rPr>
        <w:t xml:space="preserve"> </w:t>
      </w:r>
    </w:p>
    <w:p w14:paraId="24EC4CE4" w14:textId="7250A684" w:rsidR="0093598E" w:rsidRDefault="0093598E" w:rsidP="0021731C">
      <w:pPr>
        <w:spacing w:after="0" w:line="240" w:lineRule="auto"/>
        <w:jc w:val="both"/>
        <w:rPr>
          <w:rFonts w:ascii="Times New Roman" w:hAnsi="Times New Roman" w:cs="Times New Roman"/>
          <w:b/>
          <w:szCs w:val="24"/>
        </w:rPr>
      </w:pPr>
    </w:p>
    <w:p w14:paraId="304060CA" w14:textId="77777777" w:rsidR="005513A3" w:rsidRPr="00643505" w:rsidRDefault="005513A3" w:rsidP="00643505">
      <w:pPr>
        <w:spacing w:after="0" w:line="240" w:lineRule="auto"/>
        <w:jc w:val="both"/>
        <w:rPr>
          <w:rFonts w:ascii="Times New Roman" w:hAnsi="Times New Roman" w:cs="Times New Roman"/>
        </w:rPr>
      </w:pPr>
      <w:r w:rsidRPr="00AE68EC">
        <w:rPr>
          <w:rFonts w:ascii="Times New Roman" w:hAnsi="Times New Roman" w:cs="Times New Roman"/>
          <w:b/>
        </w:rPr>
        <w:t>§ 11</w:t>
      </w:r>
      <w:r w:rsidRPr="00AE68EC">
        <w:rPr>
          <w:rFonts w:ascii="Times New Roman" w:hAnsi="Times New Roman" w:cs="Times New Roman"/>
          <w:b/>
          <w:vertAlign w:val="superscript"/>
        </w:rPr>
        <w:t>3</w:t>
      </w:r>
      <w:r w:rsidRPr="00AE68EC">
        <w:rPr>
          <w:rFonts w:ascii="Times New Roman" w:hAnsi="Times New Roman" w:cs="Times New Roman"/>
          <w:b/>
        </w:rPr>
        <w:t>. Välisriikide ja rahvusvaheliste organisatsioonide esinduste, rahvusvaheliste organisatsioonide ja rahvusvahelise kokkuleppega loodud institutsioonide ning nende isikkoosseisu andmekogu</w:t>
      </w:r>
    </w:p>
    <w:p w14:paraId="16F5C58B" w14:textId="1ED8DD7C" w:rsidR="00F5223E" w:rsidRDefault="00AA39C2" w:rsidP="00AA39C2">
      <w:pPr>
        <w:spacing w:after="0" w:line="240" w:lineRule="auto"/>
        <w:jc w:val="both"/>
        <w:rPr>
          <w:ins w:id="42" w:author="Mari Koik" w:date="2023-12-01T12:30:00Z"/>
          <w:rFonts w:ascii="Times New Roman" w:hAnsi="Times New Roman" w:cs="Times New Roman"/>
        </w:rPr>
      </w:pPr>
      <w:r w:rsidRPr="6879758D">
        <w:rPr>
          <w:rFonts w:ascii="Times New Roman" w:hAnsi="Times New Roman" w:cs="Times New Roman"/>
        </w:rPr>
        <w:t xml:space="preserve">(1) </w:t>
      </w:r>
      <w:r w:rsidRPr="00643505">
        <w:rPr>
          <w:rFonts w:ascii="Times New Roman" w:hAnsi="Times New Roman" w:cs="Times New Roman"/>
        </w:rPr>
        <w:t>Välisriikide ja rahvusvaheliste organisatsioonide esinduste, rahvusvaheliste organisatsioonide ja rahvusvahelise kokkuleppega loodud institutsioonide ning nende isikkoosseisu</w:t>
      </w:r>
      <w:r w:rsidRPr="00AE68EC">
        <w:rPr>
          <w:rFonts w:ascii="Times New Roman" w:hAnsi="Times New Roman" w:cs="Times New Roman"/>
          <w:b/>
        </w:rPr>
        <w:t xml:space="preserve"> </w:t>
      </w:r>
      <w:r>
        <w:rPr>
          <w:rFonts w:ascii="Times New Roman" w:hAnsi="Times New Roman" w:cs="Times New Roman"/>
        </w:rPr>
        <w:t>a</w:t>
      </w:r>
      <w:r w:rsidRPr="6879758D">
        <w:rPr>
          <w:rFonts w:ascii="Times New Roman" w:hAnsi="Times New Roman" w:cs="Times New Roman"/>
        </w:rPr>
        <w:t>ndmekogu eesmärk on</w:t>
      </w:r>
      <w:ins w:id="43" w:author="Mari Koik" w:date="2023-12-01T12:38:00Z">
        <w:r w:rsidR="00F5223E">
          <w:rPr>
            <w:rFonts w:ascii="Times New Roman" w:hAnsi="Times New Roman" w:cs="Times New Roman"/>
          </w:rPr>
          <w:t xml:space="preserve"> </w:t>
        </w:r>
        <w:commentRangeStart w:id="44"/>
        <w:r w:rsidR="00F5223E">
          <w:rPr>
            <w:rFonts w:ascii="Times New Roman" w:hAnsi="Times New Roman" w:cs="Times New Roman"/>
          </w:rPr>
          <w:t xml:space="preserve">esinduste </w:t>
        </w:r>
      </w:ins>
      <w:commentRangeEnd w:id="44"/>
      <w:r w:rsidR="00CB4F82">
        <w:rPr>
          <w:rStyle w:val="Kommentaariviide"/>
        </w:rPr>
        <w:commentReference w:id="44"/>
      </w:r>
      <w:ins w:id="45" w:author="Mari Koik" w:date="2023-12-01T12:38:00Z">
        <w:r w:rsidR="00F5223E">
          <w:rPr>
            <w:rFonts w:ascii="Times New Roman" w:hAnsi="Times New Roman" w:cs="Times New Roman"/>
          </w:rPr>
          <w:t>ülesannete tõhusaks täitmiseks</w:t>
        </w:r>
      </w:ins>
      <w:ins w:id="46" w:author="Mari Koik" w:date="2023-12-01T12:30:00Z">
        <w:r w:rsidR="00F5223E">
          <w:rPr>
            <w:rFonts w:ascii="Times New Roman" w:hAnsi="Times New Roman" w:cs="Times New Roman"/>
          </w:rPr>
          <w:t>:</w:t>
        </w:r>
      </w:ins>
    </w:p>
    <w:p w14:paraId="505403A2" w14:textId="77777777" w:rsidR="00F5223E" w:rsidRDefault="00F5223E" w:rsidP="00AA39C2">
      <w:pPr>
        <w:spacing w:after="0" w:line="240" w:lineRule="auto"/>
        <w:jc w:val="both"/>
        <w:rPr>
          <w:ins w:id="47" w:author="Mari Koik" w:date="2023-12-01T12:32:00Z"/>
          <w:rFonts w:ascii="Times New Roman" w:hAnsi="Times New Roman" w:cs="Times New Roman"/>
        </w:rPr>
      </w:pPr>
      <w:commentRangeStart w:id="48"/>
      <w:ins w:id="49" w:author="Mari Koik" w:date="2023-12-01T12:30:00Z">
        <w:r>
          <w:rPr>
            <w:rFonts w:ascii="Times New Roman" w:hAnsi="Times New Roman" w:cs="Times New Roman"/>
          </w:rPr>
          <w:t>1)</w:t>
        </w:r>
      </w:ins>
      <w:r w:rsidR="00AA39C2" w:rsidRPr="6879758D">
        <w:rPr>
          <w:rFonts w:ascii="Times New Roman" w:hAnsi="Times New Roman" w:cs="Times New Roman"/>
        </w:rPr>
        <w:t xml:space="preserve"> </w:t>
      </w:r>
      <w:commentRangeStart w:id="50"/>
      <w:r w:rsidR="00AA39C2" w:rsidRPr="6879758D">
        <w:rPr>
          <w:rFonts w:ascii="Times New Roman" w:hAnsi="Times New Roman" w:cs="Times New Roman"/>
        </w:rPr>
        <w:t xml:space="preserve">välisriikide ja rahvusvaheliste organisatsioonide esinduste, rahvusvaheliste organisatsioonide ja rahvusvahelise kokkuleppega loodud institutsioonide (edaspidi koos </w:t>
      </w:r>
      <w:r w:rsidR="00AA39C2" w:rsidRPr="3F5C7560">
        <w:rPr>
          <w:rFonts w:ascii="Times New Roman" w:hAnsi="Times New Roman" w:cs="Times New Roman"/>
          <w:i/>
          <w:iCs/>
        </w:rPr>
        <w:t>esinduste</w:t>
      </w:r>
      <w:r w:rsidR="00AA39C2" w:rsidRPr="6879758D">
        <w:rPr>
          <w:rFonts w:ascii="Times New Roman" w:hAnsi="Times New Roman" w:cs="Times New Roman"/>
        </w:rPr>
        <w:t xml:space="preserve">) </w:t>
      </w:r>
      <w:commentRangeEnd w:id="50"/>
      <w:r w:rsidR="00CB4F82">
        <w:rPr>
          <w:rStyle w:val="Kommentaariviide"/>
        </w:rPr>
        <w:commentReference w:id="50"/>
      </w:r>
      <w:r w:rsidR="00AA39C2" w:rsidRPr="6879758D">
        <w:rPr>
          <w:rFonts w:ascii="Times New Roman" w:hAnsi="Times New Roman" w:cs="Times New Roman"/>
        </w:rPr>
        <w:t>ning nende isikkoosseisu kaitse</w:t>
      </w:r>
      <w:ins w:id="51" w:author="Mari Koik" w:date="2023-12-01T12:32:00Z">
        <w:r>
          <w:rPr>
            <w:rFonts w:ascii="Times New Roman" w:hAnsi="Times New Roman" w:cs="Times New Roman"/>
          </w:rPr>
          <w:t>;</w:t>
        </w:r>
      </w:ins>
      <w:commentRangeEnd w:id="48"/>
      <w:ins w:id="52" w:author="Mari Koik" w:date="2023-12-01T12:41:00Z">
        <w:r w:rsidR="003E29EC">
          <w:rPr>
            <w:rStyle w:val="Kommentaariviide"/>
          </w:rPr>
          <w:commentReference w:id="48"/>
        </w:r>
      </w:ins>
    </w:p>
    <w:p w14:paraId="1BEFD8C1" w14:textId="77777777" w:rsidR="00F5223E" w:rsidRDefault="00F5223E" w:rsidP="00AA39C2">
      <w:pPr>
        <w:spacing w:after="0" w:line="240" w:lineRule="auto"/>
        <w:jc w:val="both"/>
        <w:rPr>
          <w:ins w:id="53" w:author="Mari Koik" w:date="2023-12-01T12:39:00Z"/>
          <w:rFonts w:ascii="Times New Roman" w:hAnsi="Times New Roman" w:cs="Times New Roman"/>
        </w:rPr>
      </w:pPr>
      <w:ins w:id="54" w:author="Mari Koik" w:date="2023-12-01T12:32:00Z">
        <w:r>
          <w:rPr>
            <w:rFonts w:ascii="Times New Roman" w:hAnsi="Times New Roman" w:cs="Times New Roman"/>
          </w:rPr>
          <w:t>2)</w:t>
        </w:r>
      </w:ins>
      <w:del w:id="55" w:author="Mari Koik" w:date="2023-12-01T12:38:00Z">
        <w:r w:rsidR="00AA39C2" w:rsidRPr="6879758D" w:rsidDel="00F5223E">
          <w:rPr>
            <w:rFonts w:ascii="Times New Roman" w:hAnsi="Times New Roman" w:cs="Times New Roman"/>
          </w:rPr>
          <w:delText xml:space="preserve"> ja</w:delText>
        </w:r>
      </w:del>
      <w:r w:rsidR="00AA39C2" w:rsidRPr="6879758D">
        <w:rPr>
          <w:rFonts w:ascii="Times New Roman" w:hAnsi="Times New Roman" w:cs="Times New Roman"/>
        </w:rPr>
        <w:t xml:space="preserve"> esinduste kasutuses olevate ruumide, esinduste ja nende isikkoosseisu mootorsõidukite registreerimise, maksusoodustuste sihipärase kasutamise, esinduste operatiivnimekirja ja diplomaatiliste isikutunnistuste väljaandmise üle arvestuse pidamine</w:t>
      </w:r>
      <w:ins w:id="56" w:author="Mari Koik" w:date="2023-12-01T12:38:00Z">
        <w:r>
          <w:rPr>
            <w:rFonts w:ascii="Times New Roman" w:hAnsi="Times New Roman" w:cs="Times New Roman"/>
          </w:rPr>
          <w:t>.</w:t>
        </w:r>
      </w:ins>
      <w:del w:id="57" w:author="Mari Koik" w:date="2023-12-01T12:39:00Z">
        <w:r w:rsidR="00AA39C2" w:rsidRPr="6879758D" w:rsidDel="00F5223E">
          <w:rPr>
            <w:rFonts w:ascii="Times New Roman" w:hAnsi="Times New Roman" w:cs="Times New Roman"/>
          </w:rPr>
          <w:delText xml:space="preserve">, et tagada </w:delText>
        </w:r>
        <w:r w:rsidR="00AA39C2" w:rsidRPr="00AE68EC" w:rsidDel="00F5223E">
          <w:rPr>
            <w:rFonts w:ascii="Times New Roman" w:hAnsi="Times New Roman" w:cs="Times New Roman"/>
          </w:rPr>
          <w:delText>esinduste ülesannete tõhus täitmine.</w:delText>
        </w:r>
      </w:del>
      <w:r w:rsidR="00AA39C2" w:rsidRPr="00AE68EC">
        <w:rPr>
          <w:rFonts w:ascii="Times New Roman" w:hAnsi="Times New Roman" w:cs="Times New Roman"/>
        </w:rPr>
        <w:t xml:space="preserve"> </w:t>
      </w:r>
    </w:p>
    <w:p w14:paraId="51C68A25" w14:textId="46758631" w:rsidR="00AA39C2" w:rsidRPr="00643505" w:rsidRDefault="00F5223E" w:rsidP="00AA39C2">
      <w:pPr>
        <w:spacing w:after="0" w:line="240" w:lineRule="auto"/>
        <w:jc w:val="both"/>
        <w:rPr>
          <w:rFonts w:ascii="Times New Roman" w:hAnsi="Times New Roman" w:cs="Times New Roman"/>
        </w:rPr>
      </w:pPr>
      <w:ins w:id="58" w:author="Mari Koik" w:date="2023-12-01T12:39:00Z">
        <w:r>
          <w:rPr>
            <w:rFonts w:ascii="Times New Roman" w:hAnsi="Times New Roman" w:cs="Times New Roman"/>
          </w:rPr>
          <w:t>(2) E</w:t>
        </w:r>
      </w:ins>
      <w:del w:id="59" w:author="Mari Koik" w:date="2023-12-01T12:39:00Z">
        <w:r w:rsidR="00AA39C2" w:rsidRPr="00AE68EC" w:rsidDel="00F5223E">
          <w:rPr>
            <w:rFonts w:ascii="Times New Roman" w:hAnsi="Times New Roman" w:cs="Times New Roman"/>
          </w:rPr>
          <w:delText>Nimetatud e</w:delText>
        </w:r>
      </w:del>
      <w:r w:rsidR="00AA39C2" w:rsidRPr="00AE68EC">
        <w:rPr>
          <w:rFonts w:ascii="Times New Roman" w:hAnsi="Times New Roman" w:cs="Times New Roman"/>
        </w:rPr>
        <w:t>esmärgi täitmiseks töödeldakse andmekogus järgmisi isikuandmeid:</w:t>
      </w:r>
    </w:p>
    <w:p w14:paraId="772C4438" w14:textId="626A19E3" w:rsidR="00AA39C2" w:rsidRPr="00643505" w:rsidRDefault="00AA39C2" w:rsidP="00AA39C2">
      <w:pPr>
        <w:spacing w:after="0" w:line="240" w:lineRule="auto"/>
        <w:jc w:val="both"/>
        <w:rPr>
          <w:rFonts w:ascii="Times New Roman" w:hAnsi="Times New Roman" w:cs="Times New Roman"/>
        </w:rPr>
      </w:pPr>
      <w:r w:rsidRPr="00643505">
        <w:rPr>
          <w:rFonts w:ascii="Times New Roman" w:hAnsi="Times New Roman" w:cs="Times New Roman"/>
        </w:rPr>
        <w:t>1) esinduse registreerimisel esinduse juhi üldandmed;</w:t>
      </w:r>
    </w:p>
    <w:p w14:paraId="16A1EC0C" w14:textId="57680C54" w:rsidR="00AA39C2" w:rsidRPr="00643505" w:rsidRDefault="00AA39C2" w:rsidP="00AA39C2">
      <w:pPr>
        <w:spacing w:after="0" w:line="240" w:lineRule="auto"/>
        <w:jc w:val="both"/>
        <w:rPr>
          <w:rFonts w:ascii="Times New Roman" w:hAnsi="Times New Roman" w:cs="Times New Roman"/>
        </w:rPr>
      </w:pPr>
      <w:r w:rsidRPr="00643505">
        <w:rPr>
          <w:rFonts w:ascii="Times New Roman" w:hAnsi="Times New Roman" w:cs="Times New Roman"/>
        </w:rPr>
        <w:t xml:space="preserve">2) mootorsõiduki registreerimisel omaniku ja kasutaja üldandmed. </w:t>
      </w:r>
    </w:p>
    <w:p w14:paraId="2DD5BA11" w14:textId="77777777" w:rsidR="00AA39C2" w:rsidRDefault="00AA39C2" w:rsidP="00AA39C2">
      <w:pPr>
        <w:spacing w:after="0" w:line="240" w:lineRule="auto"/>
        <w:jc w:val="both"/>
        <w:rPr>
          <w:rFonts w:ascii="Times New Roman" w:hAnsi="Times New Roman" w:cs="Times New Roman"/>
        </w:rPr>
      </w:pPr>
    </w:p>
    <w:p w14:paraId="6224BB2B" w14:textId="6AAA99A8"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48AE95AB" w14:textId="77777777" w:rsidR="00AA39C2" w:rsidRDefault="00AA39C2" w:rsidP="00AA39C2">
      <w:pPr>
        <w:spacing w:after="0" w:line="240" w:lineRule="auto"/>
        <w:jc w:val="both"/>
        <w:rPr>
          <w:rFonts w:ascii="Times New Roman" w:hAnsi="Times New Roman" w:cs="Times New Roman"/>
        </w:rPr>
      </w:pPr>
    </w:p>
    <w:p w14:paraId="6CB08DFF" w14:textId="59DC7403" w:rsidR="00AA39C2" w:rsidRPr="008133C8"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(3) Andmekogu põhimääruses sätestatakse andmekogu pidamise kord, andmekogusse kogutavate andmete koosseis ja andmekogusse kandmise kord, andmetele juurdepääsu </w:t>
      </w:r>
      <w:ins w:id="60" w:author="Mari Koik" w:date="2023-12-01T12:42:00Z">
        <w:r w:rsidR="003E29EC">
          <w:rPr>
            <w:rFonts w:ascii="Times New Roman" w:hAnsi="Times New Roman" w:cs="Times New Roman"/>
          </w:rPr>
          <w:t xml:space="preserve">saamise </w:t>
        </w:r>
      </w:ins>
      <w:r w:rsidRPr="6879758D">
        <w:rPr>
          <w:rFonts w:ascii="Times New Roman" w:hAnsi="Times New Roman" w:cs="Times New Roman"/>
        </w:rPr>
        <w:t xml:space="preserve">ja andmete väljastamise kord, </w:t>
      </w:r>
      <w:r w:rsidRPr="008133C8">
        <w:rPr>
          <w:rFonts w:ascii="Times New Roman" w:hAnsi="Times New Roman" w:cs="Times New Roman"/>
        </w:rPr>
        <w:t>andmete säilitamise tähtajad ning muud korraldusküsimused.</w:t>
      </w:r>
    </w:p>
    <w:p w14:paraId="40025276" w14:textId="77777777" w:rsidR="00AA39C2" w:rsidRDefault="00AA39C2" w:rsidP="00AA39C2">
      <w:pPr>
        <w:spacing w:after="0" w:line="240" w:lineRule="auto"/>
        <w:jc w:val="both"/>
        <w:rPr>
          <w:rFonts w:ascii="Times New Roman" w:hAnsi="Times New Roman" w:cs="Times New Roman"/>
        </w:rPr>
      </w:pPr>
    </w:p>
    <w:p w14:paraId="1B110706" w14:textId="0B0B28A7" w:rsidR="005513A3" w:rsidRDefault="00AA39C2" w:rsidP="0021731C">
      <w:pPr>
        <w:spacing w:after="0" w:line="240" w:lineRule="auto"/>
        <w:jc w:val="both"/>
        <w:rPr>
          <w:rFonts w:ascii="Times New Roman" w:hAnsi="Times New Roman" w:cs="Times New Roman"/>
          <w:b/>
          <w:szCs w:val="24"/>
        </w:rPr>
      </w:pPr>
      <w:r w:rsidRPr="008133C8">
        <w:rPr>
          <w:rFonts w:ascii="Times New Roman" w:hAnsi="Times New Roman" w:cs="Times New Roman"/>
        </w:rPr>
        <w:t xml:space="preserve">(4) Andmekogusse kantud isikuandmeid säilitatakse </w:t>
      </w:r>
      <w:commentRangeStart w:id="61"/>
      <w:r w:rsidRPr="008133C8">
        <w:rPr>
          <w:rFonts w:ascii="Times New Roman" w:hAnsi="Times New Roman" w:cs="Times New Roman"/>
        </w:rPr>
        <w:t>kuni 20 aastat</w:t>
      </w:r>
      <w:commentRangeEnd w:id="61"/>
      <w:r w:rsidR="00743790">
        <w:rPr>
          <w:rStyle w:val="Kommentaariviide"/>
        </w:rPr>
        <w:commentReference w:id="61"/>
      </w:r>
      <w:r w:rsidRPr="008133C8">
        <w:rPr>
          <w:rFonts w:ascii="Times New Roman" w:hAnsi="Times New Roman" w:cs="Times New Roman"/>
        </w:rPr>
        <w:t xml:space="preserve">. Pärast säilitustähtaja möödumist antakse </w:t>
      </w:r>
      <w:ins w:id="62" w:author="Mari Koik" w:date="2023-12-01T12:42:00Z">
        <w:r w:rsidR="003E29EC">
          <w:rPr>
            <w:rFonts w:ascii="Times New Roman" w:hAnsi="Times New Roman" w:cs="Times New Roman"/>
          </w:rPr>
          <w:t xml:space="preserve">andmed </w:t>
        </w:r>
      </w:ins>
      <w:r w:rsidRPr="008133C8">
        <w:rPr>
          <w:rFonts w:ascii="Times New Roman" w:hAnsi="Times New Roman" w:cs="Times New Roman"/>
        </w:rPr>
        <w:t xml:space="preserve">arhiiviseaduse alusel </w:t>
      </w:r>
      <w:del w:id="63" w:author="Mari Koik" w:date="2023-12-01T12:42:00Z">
        <w:r w:rsidRPr="008133C8" w:rsidDel="003E29EC">
          <w:rPr>
            <w:rFonts w:ascii="Times New Roman" w:hAnsi="Times New Roman" w:cs="Times New Roman"/>
          </w:rPr>
          <w:delText xml:space="preserve">andmed </w:delText>
        </w:r>
      </w:del>
      <w:r w:rsidRPr="008133C8">
        <w:rPr>
          <w:rFonts w:ascii="Times New Roman" w:hAnsi="Times New Roman" w:cs="Times New Roman"/>
        </w:rPr>
        <w:t xml:space="preserve">avalikku arhiivi või </w:t>
      </w:r>
      <w:commentRangeStart w:id="64"/>
      <w:r w:rsidRPr="008133C8">
        <w:rPr>
          <w:rFonts w:ascii="Times New Roman" w:hAnsi="Times New Roman" w:cs="Times New Roman"/>
        </w:rPr>
        <w:t xml:space="preserve">otsustatakse </w:t>
      </w:r>
      <w:commentRangeEnd w:id="64"/>
      <w:r w:rsidR="00CD7D82">
        <w:rPr>
          <w:rStyle w:val="Kommentaariviide"/>
        </w:rPr>
        <w:commentReference w:id="64"/>
      </w:r>
      <w:r w:rsidRPr="008133C8">
        <w:rPr>
          <w:rFonts w:ascii="Times New Roman" w:hAnsi="Times New Roman" w:cs="Times New Roman"/>
        </w:rPr>
        <w:t xml:space="preserve">nende </w:t>
      </w:r>
      <w:r w:rsidRPr="00C226CB">
        <w:rPr>
          <w:rFonts w:ascii="Times New Roman" w:hAnsi="Times New Roman" w:cs="Times New Roman"/>
          <w:highlight w:val="yellow"/>
          <w:rPrChange w:id="65" w:author="Iivika Sale" w:date="2023-12-07T11:35:00Z">
            <w:rPr>
              <w:rFonts w:ascii="Times New Roman" w:hAnsi="Times New Roman" w:cs="Times New Roman"/>
            </w:rPr>
          </w:rPrChange>
        </w:rPr>
        <w:t>hävitamine</w:t>
      </w:r>
      <w:r>
        <w:rPr>
          <w:rFonts w:ascii="Times New Roman" w:hAnsi="Times New Roman" w:cs="Times New Roman"/>
        </w:rPr>
        <w:t>.</w:t>
      </w:r>
    </w:p>
    <w:p w14:paraId="02C7E1CB" w14:textId="0D870CD0"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lastRenderedPageBreak/>
        <w:t>§ 11</w:t>
      </w:r>
      <w:r w:rsidR="008F66E1" w:rsidRPr="00AE68EC">
        <w:rPr>
          <w:rFonts w:ascii="Times New Roman" w:hAnsi="Times New Roman" w:cs="Times New Roman"/>
          <w:b/>
          <w:vertAlign w:val="superscript"/>
        </w:rPr>
        <w:t>4</w:t>
      </w:r>
      <w:r w:rsidRPr="00AE68EC">
        <w:rPr>
          <w:rFonts w:ascii="Times New Roman" w:hAnsi="Times New Roman" w:cs="Times New Roman"/>
          <w:b/>
        </w:rPr>
        <w:t>. Euroopa Kohtu eelotsusemenetluste ja Eesti suhtes algatatud rikkumismenetluste andmekogu</w:t>
      </w:r>
    </w:p>
    <w:p w14:paraId="38222521" w14:textId="5E82A1E4"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(1) </w:t>
      </w:r>
      <w:r w:rsidRPr="00643505">
        <w:rPr>
          <w:rFonts w:ascii="Times New Roman" w:hAnsi="Times New Roman" w:cs="Times New Roman"/>
        </w:rPr>
        <w:t>Euroopa Kohtu eelotsusemenetluste ja Eesti suhtes algatatud rikkumismenetluste</w:t>
      </w:r>
      <w:r w:rsidRPr="00AE68EC">
        <w:rPr>
          <w:rFonts w:ascii="Times New Roman" w:hAnsi="Times New Roman" w:cs="Times New Roman"/>
          <w:b/>
        </w:rPr>
        <w:t xml:space="preserve"> </w:t>
      </w:r>
      <w:r>
        <w:rPr>
          <w:rFonts w:ascii="Times New Roman" w:hAnsi="Times New Roman" w:cs="Times New Roman"/>
        </w:rPr>
        <w:t>a</w:t>
      </w:r>
      <w:r w:rsidRPr="6879758D">
        <w:rPr>
          <w:rFonts w:ascii="Times New Roman" w:hAnsi="Times New Roman" w:cs="Times New Roman"/>
        </w:rPr>
        <w:t>ndmekogu eesmärk on hallata Euroopa Kohtu eelotsusemenetluste kohta saadetud info</w:t>
      </w:r>
      <w:ins w:id="66" w:author="Mari Koik" w:date="2023-11-30T18:29:00Z">
        <w:r w:rsidR="00421A3E">
          <w:rPr>
            <w:rFonts w:ascii="Times New Roman" w:hAnsi="Times New Roman" w:cs="Times New Roman"/>
          </w:rPr>
          <w:t>t</w:t>
        </w:r>
      </w:ins>
      <w:del w:id="67" w:author="Mari Koik" w:date="2023-11-30T18:29:00Z">
        <w:r w:rsidRPr="6879758D" w:rsidDel="00421A3E">
          <w:rPr>
            <w:rFonts w:ascii="Times New Roman" w:hAnsi="Times New Roman" w:cs="Times New Roman"/>
          </w:rPr>
          <w:delText>rmatsiooni</w:delText>
        </w:r>
      </w:del>
      <w:r w:rsidRPr="6879758D">
        <w:rPr>
          <w:rFonts w:ascii="Times New Roman" w:hAnsi="Times New Roman" w:cs="Times New Roman"/>
        </w:rPr>
        <w:t>, jälgida menetluste käiku ning teavitada sellest asjaomaseid ametiasutusi. Samuti hallatakse andmekogus teavet Euroopa Komisjoni algatatud rikkumismenetluste kohta.</w:t>
      </w:r>
      <w:r>
        <w:rPr>
          <w:rFonts w:ascii="Times New Roman" w:hAnsi="Times New Roman" w:cs="Times New Roman"/>
        </w:rPr>
        <w:t xml:space="preserve"> Nimetatud eesmärgi täitmiseks töödeldakse andmekogus vastutava ministeeriumi ja ameti seisukoha koostaja üldandmeid ja töötamise andmeid. </w:t>
      </w:r>
    </w:p>
    <w:p w14:paraId="048764F4" w14:textId="77777777" w:rsidR="00AA39C2" w:rsidRDefault="00AA39C2" w:rsidP="00AA39C2">
      <w:pPr>
        <w:spacing w:after="0" w:line="240" w:lineRule="auto"/>
        <w:jc w:val="both"/>
        <w:rPr>
          <w:rFonts w:ascii="Times New Roman" w:hAnsi="Times New Roman" w:cs="Times New Roman"/>
        </w:rPr>
      </w:pPr>
    </w:p>
    <w:p w14:paraId="10F74539" w14:textId="4D77B5D4"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6BFC9F63" w14:textId="77777777" w:rsidR="00AA39C2" w:rsidRDefault="00AA39C2" w:rsidP="00AA39C2">
      <w:pPr>
        <w:spacing w:after="0" w:line="240" w:lineRule="auto"/>
        <w:jc w:val="both"/>
        <w:rPr>
          <w:rFonts w:ascii="Times New Roman" w:hAnsi="Times New Roman" w:cs="Times New Roman"/>
        </w:rPr>
      </w:pPr>
    </w:p>
    <w:p w14:paraId="79275433" w14:textId="59389D6F" w:rsidR="00AA39C2"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andmekogusse kogutavate andmete koosseis ja andmekogusse kandmise kord, andmetele juurdepääsu saamise kord, andmete säilitamise tähtajad ning muud korraldusküsimused.</w:t>
      </w:r>
    </w:p>
    <w:p w14:paraId="7E03E294" w14:textId="77777777" w:rsidR="00AA39C2" w:rsidRDefault="00AA39C2" w:rsidP="00AA39C2">
      <w:pPr>
        <w:spacing w:after="0" w:line="240" w:lineRule="auto"/>
        <w:jc w:val="both"/>
        <w:rPr>
          <w:rFonts w:ascii="Times New Roman" w:hAnsi="Times New Roman" w:cs="Times New Roman"/>
        </w:rPr>
      </w:pPr>
    </w:p>
    <w:p w14:paraId="12D1BEC8" w14:textId="77777777" w:rsidR="00653898" w:rsidRDefault="00AA39C2" w:rsidP="00643505">
      <w:pPr>
        <w:spacing w:after="0" w:line="240" w:lineRule="auto"/>
        <w:jc w:val="both"/>
        <w:rPr>
          <w:rFonts w:ascii="Times New Roman" w:hAnsi="Times New Roman" w:cs="Times New Roman"/>
        </w:rPr>
      </w:pPr>
      <w:r>
        <w:rPr>
          <w:rFonts w:ascii="Times New Roman" w:hAnsi="Times New Roman" w:cs="Times New Roman"/>
        </w:rPr>
        <w:t>(4) Andmekogus olevaid andmeid säilitatakse alaliselt.</w:t>
      </w:r>
    </w:p>
    <w:p w14:paraId="340B31A0" w14:textId="77777777" w:rsidR="00653898" w:rsidRDefault="00653898" w:rsidP="00643505">
      <w:pPr>
        <w:spacing w:after="0" w:line="240" w:lineRule="auto"/>
        <w:jc w:val="both"/>
        <w:rPr>
          <w:rFonts w:ascii="Times New Roman" w:hAnsi="Times New Roman" w:cs="Times New Roman"/>
        </w:rPr>
      </w:pPr>
    </w:p>
    <w:p w14:paraId="1BEB2701" w14:textId="1390C611"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11</w:t>
      </w:r>
      <w:r w:rsidR="008F66E1" w:rsidRPr="00AE68EC">
        <w:rPr>
          <w:rFonts w:ascii="Times New Roman" w:hAnsi="Times New Roman" w:cs="Times New Roman"/>
          <w:b/>
          <w:vertAlign w:val="superscript"/>
        </w:rPr>
        <w:t>5</w:t>
      </w:r>
      <w:r w:rsidRPr="00AE68EC">
        <w:rPr>
          <w:rFonts w:ascii="Times New Roman" w:hAnsi="Times New Roman" w:cs="Times New Roman"/>
          <w:b/>
        </w:rPr>
        <w:t xml:space="preserve">. </w:t>
      </w:r>
      <w:proofErr w:type="spellStart"/>
      <w:r w:rsidRPr="00AE68EC">
        <w:rPr>
          <w:rFonts w:ascii="Times New Roman" w:hAnsi="Times New Roman" w:cs="Times New Roman"/>
          <w:b/>
        </w:rPr>
        <w:t>Välislepingute</w:t>
      </w:r>
      <w:proofErr w:type="spellEnd"/>
      <w:r w:rsidRPr="00AE68EC">
        <w:rPr>
          <w:rFonts w:ascii="Times New Roman" w:hAnsi="Times New Roman" w:cs="Times New Roman"/>
          <w:b/>
        </w:rPr>
        <w:t xml:space="preserve"> andmekogu</w:t>
      </w:r>
    </w:p>
    <w:p w14:paraId="31CB1484" w14:textId="116290A0" w:rsidR="00B87077" w:rsidRPr="00514E1A" w:rsidRDefault="00000147" w:rsidP="00514E1A">
      <w:pPr>
        <w:jc w:val="both"/>
        <w:rPr>
          <w:rFonts w:ascii="Times New Roman" w:hAnsi="Times New Roman" w:cs="Times New Roman"/>
          <w:color w:val="1F497D"/>
        </w:rPr>
      </w:pPr>
      <w:r w:rsidRPr="6879758D">
        <w:rPr>
          <w:rFonts w:ascii="Times New Roman" w:hAnsi="Times New Roman" w:cs="Times New Roman"/>
        </w:rPr>
        <w:t xml:space="preserve">(1) </w:t>
      </w:r>
      <w:proofErr w:type="spellStart"/>
      <w:r w:rsidR="008731C0">
        <w:rPr>
          <w:rFonts w:ascii="Times New Roman" w:hAnsi="Times New Roman" w:cs="Times New Roman"/>
        </w:rPr>
        <w:t>Välislepingute</w:t>
      </w:r>
      <w:proofErr w:type="spellEnd"/>
      <w:r w:rsidR="008731C0">
        <w:rPr>
          <w:rFonts w:ascii="Times New Roman" w:hAnsi="Times New Roman" w:cs="Times New Roman"/>
        </w:rPr>
        <w:t xml:space="preserve"> a</w:t>
      </w:r>
      <w:r w:rsidRPr="6879758D">
        <w:rPr>
          <w:rFonts w:ascii="Times New Roman" w:hAnsi="Times New Roman" w:cs="Times New Roman"/>
        </w:rPr>
        <w:t xml:space="preserve">ndmekogu </w:t>
      </w:r>
      <w:r w:rsidRPr="00514E1A">
        <w:rPr>
          <w:rFonts w:ascii="Times New Roman" w:hAnsi="Times New Roman" w:cs="Times New Roman"/>
          <w:color w:val="222222"/>
          <w:shd w:val="clear" w:color="auto" w:fill="FFFFFF"/>
        </w:rPr>
        <w:t>eesmärk on</w:t>
      </w:r>
      <w:r w:rsidR="007C7498" w:rsidRPr="00514E1A">
        <w:rPr>
          <w:rFonts w:ascii="Times New Roman" w:hAnsi="Times New Roman" w:cs="Times New Roman"/>
          <w:color w:val="222222"/>
          <w:shd w:val="clear" w:color="auto" w:fill="FFFFFF"/>
        </w:rPr>
        <w:t xml:space="preserve"> </w:t>
      </w:r>
      <w:r w:rsidR="00B87077" w:rsidRPr="00514E1A">
        <w:rPr>
          <w:rFonts w:ascii="Times New Roman" w:hAnsi="Times New Roman" w:cs="Times New Roman"/>
          <w:color w:val="222222"/>
          <w:shd w:val="clear" w:color="auto" w:fill="FFFFFF"/>
        </w:rPr>
        <w:t xml:space="preserve">pidada arvestust läbiräägitavate </w:t>
      </w:r>
      <w:proofErr w:type="spellStart"/>
      <w:r w:rsidR="00B87077" w:rsidRPr="00514E1A">
        <w:rPr>
          <w:rFonts w:ascii="Times New Roman" w:hAnsi="Times New Roman" w:cs="Times New Roman"/>
          <w:color w:val="222222"/>
          <w:shd w:val="clear" w:color="auto" w:fill="FFFFFF"/>
        </w:rPr>
        <w:t>välislepingute</w:t>
      </w:r>
      <w:proofErr w:type="spellEnd"/>
      <w:r w:rsidR="00B87077" w:rsidRPr="00514E1A">
        <w:rPr>
          <w:rFonts w:ascii="Times New Roman" w:hAnsi="Times New Roman" w:cs="Times New Roman"/>
          <w:color w:val="222222"/>
          <w:shd w:val="clear" w:color="auto" w:fill="FFFFFF"/>
        </w:rPr>
        <w:t xml:space="preserve">, </w:t>
      </w:r>
      <w:proofErr w:type="spellStart"/>
      <w:r w:rsidR="00B87077" w:rsidRPr="00514E1A">
        <w:rPr>
          <w:rFonts w:ascii="Times New Roman" w:hAnsi="Times New Roman" w:cs="Times New Roman"/>
          <w:color w:val="222222"/>
          <w:shd w:val="clear" w:color="auto" w:fill="FFFFFF"/>
        </w:rPr>
        <w:t>välislepingutega</w:t>
      </w:r>
      <w:proofErr w:type="spellEnd"/>
      <w:r w:rsidR="00B87077" w:rsidRPr="00514E1A">
        <w:rPr>
          <w:rFonts w:ascii="Times New Roman" w:hAnsi="Times New Roman" w:cs="Times New Roman"/>
          <w:color w:val="222222"/>
          <w:shd w:val="clear" w:color="auto" w:fill="FFFFFF"/>
        </w:rPr>
        <w:t xml:space="preserve"> tehtavate toimingute ning </w:t>
      </w:r>
      <w:proofErr w:type="spellStart"/>
      <w:r w:rsidR="00B87077" w:rsidRPr="00514E1A">
        <w:rPr>
          <w:rFonts w:ascii="Times New Roman" w:hAnsi="Times New Roman" w:cs="Times New Roman"/>
          <w:color w:val="222222"/>
          <w:shd w:val="clear" w:color="auto" w:fill="FFFFFF"/>
        </w:rPr>
        <w:t>välislepingute</w:t>
      </w:r>
      <w:proofErr w:type="spellEnd"/>
      <w:r w:rsidR="00B87077" w:rsidRPr="00514E1A">
        <w:rPr>
          <w:rFonts w:ascii="Times New Roman" w:hAnsi="Times New Roman" w:cs="Times New Roman"/>
          <w:color w:val="222222"/>
          <w:shd w:val="clear" w:color="auto" w:fill="FFFFFF"/>
        </w:rPr>
        <w:t xml:space="preserve"> staatuse üle ning </w:t>
      </w:r>
      <w:commentRangeStart w:id="68"/>
      <w:ins w:id="69" w:author="Mari Koik" w:date="2023-11-30T18:30:00Z">
        <w:r w:rsidR="00FA237E">
          <w:rPr>
            <w:rFonts w:ascii="Times New Roman" w:hAnsi="Times New Roman" w:cs="Times New Roman"/>
            <w:color w:val="222222"/>
            <w:shd w:val="clear" w:color="auto" w:fill="FFFFFF"/>
          </w:rPr>
          <w:t xml:space="preserve">täita </w:t>
        </w:r>
      </w:ins>
      <w:commentRangeEnd w:id="68"/>
      <w:ins w:id="70" w:author="Mari Koik" w:date="2023-11-30T18:31:00Z">
        <w:r w:rsidR="00FA237E">
          <w:rPr>
            <w:rStyle w:val="Kommentaariviide"/>
          </w:rPr>
          <w:commentReference w:id="68"/>
        </w:r>
      </w:ins>
      <w:r w:rsidR="00323D10" w:rsidRPr="00514E1A">
        <w:rPr>
          <w:rFonts w:ascii="Times New Roman" w:hAnsi="Times New Roman" w:cs="Times New Roman"/>
          <w:color w:val="222222"/>
          <w:shd w:val="clear" w:color="auto" w:fill="FFFFFF"/>
        </w:rPr>
        <w:t>mu</w:t>
      </w:r>
      <w:ins w:id="71" w:author="Mari Koik" w:date="2023-11-30T18:30:00Z">
        <w:r w:rsidR="00FA237E">
          <w:rPr>
            <w:rFonts w:ascii="Times New Roman" w:hAnsi="Times New Roman" w:cs="Times New Roman"/>
            <w:color w:val="222222"/>
            <w:shd w:val="clear" w:color="auto" w:fill="FFFFFF"/>
          </w:rPr>
          <w:t>id</w:t>
        </w:r>
      </w:ins>
      <w:del w:id="72" w:author="Mari Koik" w:date="2023-11-30T18:30:00Z">
        <w:r w:rsidR="00323D10" w:rsidRPr="00514E1A" w:rsidDel="00FA237E">
          <w:rPr>
            <w:rFonts w:ascii="Times New Roman" w:hAnsi="Times New Roman" w:cs="Times New Roman"/>
            <w:color w:val="222222"/>
            <w:shd w:val="clear" w:color="auto" w:fill="FFFFFF"/>
          </w:rPr>
          <w:delText>ude</w:delText>
        </w:r>
      </w:del>
      <w:r w:rsidR="00323D10" w:rsidRPr="00514E1A">
        <w:rPr>
          <w:rFonts w:ascii="Times New Roman" w:hAnsi="Times New Roman" w:cs="Times New Roman"/>
          <w:color w:val="222222"/>
          <w:shd w:val="clear" w:color="auto" w:fill="FFFFFF"/>
        </w:rPr>
        <w:t xml:space="preserve"> </w:t>
      </w:r>
      <w:r w:rsidR="00B87077" w:rsidRPr="00514E1A">
        <w:rPr>
          <w:rFonts w:ascii="Times New Roman" w:hAnsi="Times New Roman" w:cs="Times New Roman"/>
          <w:color w:val="222222"/>
          <w:shd w:val="clear" w:color="auto" w:fill="FFFFFF"/>
        </w:rPr>
        <w:t>seadusest tuleneva</w:t>
      </w:r>
      <w:ins w:id="73" w:author="Mari Koik" w:date="2023-11-30T18:30:00Z">
        <w:r w:rsidR="00FA237E">
          <w:rPr>
            <w:rFonts w:ascii="Times New Roman" w:hAnsi="Times New Roman" w:cs="Times New Roman"/>
            <w:color w:val="222222"/>
            <w:shd w:val="clear" w:color="auto" w:fill="FFFFFF"/>
          </w:rPr>
          <w:t>id</w:t>
        </w:r>
      </w:ins>
      <w:del w:id="74" w:author="Mari Koik" w:date="2023-11-30T18:30:00Z">
        <w:r w:rsidR="00323D10" w:rsidRPr="00514E1A" w:rsidDel="00FA237E">
          <w:rPr>
            <w:rFonts w:ascii="Times New Roman" w:hAnsi="Times New Roman" w:cs="Times New Roman"/>
            <w:color w:val="222222"/>
            <w:shd w:val="clear" w:color="auto" w:fill="FFFFFF"/>
          </w:rPr>
          <w:delText>te</w:delText>
        </w:r>
      </w:del>
      <w:r w:rsidR="00B87077" w:rsidRPr="00514E1A">
        <w:rPr>
          <w:rFonts w:ascii="Times New Roman" w:hAnsi="Times New Roman" w:cs="Times New Roman"/>
          <w:color w:val="222222"/>
          <w:shd w:val="clear" w:color="auto" w:fill="FFFFFF"/>
        </w:rPr>
        <w:t xml:space="preserve"> ülesan</w:t>
      </w:r>
      <w:ins w:id="75" w:author="Mari Koik" w:date="2023-11-30T18:30:00Z">
        <w:r w:rsidR="00FA237E">
          <w:rPr>
            <w:rFonts w:ascii="Times New Roman" w:hAnsi="Times New Roman" w:cs="Times New Roman"/>
            <w:color w:val="222222"/>
            <w:shd w:val="clear" w:color="auto" w:fill="FFFFFF"/>
          </w:rPr>
          <w:t>deid</w:t>
        </w:r>
      </w:ins>
      <w:del w:id="76" w:author="Mari Koik" w:date="2023-11-30T18:30:00Z">
        <w:r w:rsidR="00323D10" w:rsidRPr="00514E1A" w:rsidDel="00FA237E">
          <w:rPr>
            <w:rFonts w:ascii="Times New Roman" w:hAnsi="Times New Roman" w:cs="Times New Roman"/>
            <w:color w:val="222222"/>
            <w:shd w:val="clear" w:color="auto" w:fill="FFFFFF"/>
          </w:rPr>
          <w:delText>nete täitmine</w:delText>
        </w:r>
      </w:del>
      <w:r w:rsidR="00B87077" w:rsidRPr="00514E1A">
        <w:rPr>
          <w:rFonts w:ascii="Times New Roman" w:hAnsi="Times New Roman" w:cs="Times New Roman"/>
          <w:color w:val="222222"/>
          <w:shd w:val="clear" w:color="auto" w:fill="FFFFFF"/>
        </w:rPr>
        <w:t>.</w:t>
      </w:r>
    </w:p>
    <w:p w14:paraId="7A68BC05" w14:textId="5D78EAFB" w:rsidR="00884C89" w:rsidRPr="00643505" w:rsidRDefault="00B87077" w:rsidP="00643505">
      <w:pPr>
        <w:spacing w:after="0" w:line="240" w:lineRule="auto"/>
        <w:jc w:val="both"/>
        <w:rPr>
          <w:rFonts w:ascii="Times New Roman" w:hAnsi="Times New Roman" w:cs="Times New Roman"/>
        </w:rPr>
      </w:pPr>
      <w:r w:rsidRPr="00514E1A" w:rsidDel="00B87077">
        <w:rPr>
          <w:rFonts w:ascii="Times New Roman" w:hAnsi="Times New Roman" w:cs="Times New Roman"/>
        </w:rPr>
        <w:t xml:space="preserve"> </w:t>
      </w:r>
      <w:r w:rsidR="00000147" w:rsidRPr="6879758D">
        <w:rPr>
          <w:rFonts w:ascii="Times New Roman" w:hAnsi="Times New Roman" w:cs="Times New Roman"/>
        </w:rPr>
        <w:t>(2) Andmekogu vastutav töötleja on Välisministeerium.</w:t>
      </w:r>
    </w:p>
    <w:p w14:paraId="70285AFB" w14:textId="77777777" w:rsidR="005B7484" w:rsidRPr="00643505" w:rsidRDefault="005B7484" w:rsidP="00643505">
      <w:pPr>
        <w:spacing w:after="0" w:line="240" w:lineRule="auto"/>
        <w:jc w:val="both"/>
        <w:rPr>
          <w:rFonts w:ascii="Times New Roman" w:hAnsi="Times New Roman" w:cs="Times New Roman"/>
        </w:rPr>
      </w:pPr>
    </w:p>
    <w:p w14:paraId="1F020A26" w14:textId="5A60D68D"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andmeandjad, andmekogusse kogutavate andmete koosseis ja andmekogusse kandmise kord, andmetele juurdepääsu saamise kord, andmete säilitamise tähta</w:t>
      </w:r>
      <w:r w:rsidR="0051663F" w:rsidRPr="6879758D">
        <w:rPr>
          <w:rFonts w:ascii="Times New Roman" w:hAnsi="Times New Roman" w:cs="Times New Roman"/>
        </w:rPr>
        <w:t xml:space="preserve">jad </w:t>
      </w:r>
      <w:r w:rsidR="00CC074A" w:rsidRPr="6879758D">
        <w:rPr>
          <w:rFonts w:ascii="Times New Roman" w:hAnsi="Times New Roman" w:cs="Times New Roman"/>
        </w:rPr>
        <w:t>ning</w:t>
      </w:r>
      <w:r w:rsidR="0051663F" w:rsidRPr="6879758D">
        <w:rPr>
          <w:rFonts w:ascii="Times New Roman" w:hAnsi="Times New Roman" w:cs="Times New Roman"/>
        </w:rPr>
        <w:t xml:space="preserve"> muud korraldusküsimused.</w:t>
      </w:r>
    </w:p>
    <w:p w14:paraId="5C43388B" w14:textId="77777777" w:rsidR="0093598E" w:rsidRDefault="0093598E" w:rsidP="0021731C">
      <w:pPr>
        <w:spacing w:after="0" w:line="240" w:lineRule="auto"/>
        <w:jc w:val="both"/>
        <w:rPr>
          <w:rFonts w:ascii="Times New Roman" w:hAnsi="Times New Roman" w:cs="Times New Roman"/>
          <w:b/>
          <w:szCs w:val="24"/>
        </w:rPr>
      </w:pPr>
    </w:p>
    <w:p w14:paraId="2C4C10DF" w14:textId="32F3949A"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11</w:t>
      </w:r>
      <w:r w:rsidR="008F66E1" w:rsidRPr="00AE68EC">
        <w:rPr>
          <w:rFonts w:ascii="Times New Roman" w:hAnsi="Times New Roman" w:cs="Times New Roman"/>
          <w:b/>
          <w:vertAlign w:val="superscript"/>
        </w:rPr>
        <w:t>6</w:t>
      </w:r>
      <w:r w:rsidRPr="00AE68EC">
        <w:rPr>
          <w:rFonts w:ascii="Times New Roman" w:hAnsi="Times New Roman" w:cs="Times New Roman"/>
          <w:b/>
        </w:rPr>
        <w:t>. Eeltäidetud viisataotlus</w:t>
      </w:r>
      <w:ins w:id="77" w:author="Mari Koik" w:date="2023-12-01T12:20:00Z">
        <w:r w:rsidR="00A23F09">
          <w:rPr>
            <w:rFonts w:ascii="Times New Roman" w:hAnsi="Times New Roman" w:cs="Times New Roman"/>
            <w:b/>
          </w:rPr>
          <w:t>t</w:t>
        </w:r>
      </w:ins>
      <w:r w:rsidRPr="00AE68EC">
        <w:rPr>
          <w:rFonts w:ascii="Times New Roman" w:hAnsi="Times New Roman" w:cs="Times New Roman"/>
          <w:b/>
        </w:rPr>
        <w:t>e andmekogu</w:t>
      </w:r>
    </w:p>
    <w:p w14:paraId="4CF18684" w14:textId="14821354"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(1) </w:t>
      </w:r>
      <w:r>
        <w:rPr>
          <w:rFonts w:ascii="Times New Roman" w:hAnsi="Times New Roman" w:cs="Times New Roman"/>
        </w:rPr>
        <w:t>Eeltäidetud viisataotlus</w:t>
      </w:r>
      <w:ins w:id="78" w:author="Mari Koik" w:date="2023-12-01T12:20:00Z">
        <w:r w:rsidR="00A23F09">
          <w:rPr>
            <w:rFonts w:ascii="Times New Roman" w:hAnsi="Times New Roman" w:cs="Times New Roman"/>
          </w:rPr>
          <w:t>t</w:t>
        </w:r>
      </w:ins>
      <w:r>
        <w:rPr>
          <w:rFonts w:ascii="Times New Roman" w:hAnsi="Times New Roman" w:cs="Times New Roman"/>
        </w:rPr>
        <w:t>e a</w:t>
      </w:r>
      <w:r w:rsidRPr="6879758D">
        <w:rPr>
          <w:rFonts w:ascii="Times New Roman" w:hAnsi="Times New Roman" w:cs="Times New Roman"/>
        </w:rPr>
        <w:t>ndmekogu eesmärk on hõlbustada ja kiirendada viisataotluste menetlemist, kuna viisataotleja poolt andmekogusse kantud andmed on töödeldavad viisaregistris. Nimetatud eesmärgil töödeldakse andmekogus järgmisi isikuandmeid:</w:t>
      </w:r>
    </w:p>
    <w:p w14:paraId="68C26405"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1) viisataotleja üldandmed, perekonnaseisuandmed, reisidokumendi andmed, töötamise andmed, reisi andmed;</w:t>
      </w:r>
    </w:p>
    <w:p w14:paraId="04840D81"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alaealise puhul lisaks tema vanema või seadusliku esindaja üldandmed;</w:t>
      </w:r>
    </w:p>
    <w:p w14:paraId="5906C0BD"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3) Eestis või muus Schengeni konventsiooni liikmesriigis elava külastatava eraisiku üldandmed;</w:t>
      </w:r>
    </w:p>
    <w:p w14:paraId="731CF94F" w14:textId="75A0EB12"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4) taotleja Euroopa Liidu, Euroopa Majanduspiirkonna liikmesriigi või Šveitsi Konföderatsiooni </w:t>
      </w:r>
      <w:commentRangeStart w:id="79"/>
      <w:r w:rsidRPr="6879758D">
        <w:rPr>
          <w:rFonts w:ascii="Times New Roman" w:hAnsi="Times New Roman" w:cs="Times New Roman"/>
        </w:rPr>
        <w:t>kodaniku</w:t>
      </w:r>
      <w:ins w:id="80" w:author="Mari Koik" w:date="2023-11-30T18:31:00Z">
        <w:r w:rsidR="00FA237E">
          <w:rPr>
            <w:rFonts w:ascii="Times New Roman" w:hAnsi="Times New Roman" w:cs="Times New Roman"/>
          </w:rPr>
          <w:t>st</w:t>
        </w:r>
      </w:ins>
      <w:r w:rsidRPr="6879758D">
        <w:rPr>
          <w:rFonts w:ascii="Times New Roman" w:hAnsi="Times New Roman" w:cs="Times New Roman"/>
        </w:rPr>
        <w:t xml:space="preserve"> </w:t>
      </w:r>
      <w:commentRangeEnd w:id="79"/>
      <w:r w:rsidR="00FA237E">
        <w:rPr>
          <w:rStyle w:val="Kommentaariviide"/>
        </w:rPr>
        <w:commentReference w:id="79"/>
      </w:r>
      <w:r w:rsidRPr="6879758D">
        <w:rPr>
          <w:rFonts w:ascii="Times New Roman" w:hAnsi="Times New Roman" w:cs="Times New Roman"/>
        </w:rPr>
        <w:t>perekonnaliikme üldandmed ja reisidokumendi andmed.</w:t>
      </w:r>
    </w:p>
    <w:p w14:paraId="742394B4" w14:textId="77777777" w:rsidR="00AA39C2" w:rsidRDefault="00AA39C2" w:rsidP="00AA39C2">
      <w:pPr>
        <w:spacing w:after="0" w:line="240" w:lineRule="auto"/>
        <w:jc w:val="both"/>
        <w:rPr>
          <w:rFonts w:ascii="Times New Roman" w:hAnsi="Times New Roman" w:cs="Times New Roman"/>
        </w:rPr>
      </w:pPr>
    </w:p>
    <w:p w14:paraId="3995460F" w14:textId="2E86602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43F28EA8" w14:textId="77777777" w:rsidR="00AA39C2" w:rsidRDefault="00AA39C2" w:rsidP="00AA39C2">
      <w:pPr>
        <w:spacing w:after="0" w:line="240" w:lineRule="auto"/>
        <w:jc w:val="both"/>
        <w:rPr>
          <w:rFonts w:ascii="Times New Roman" w:hAnsi="Times New Roman" w:cs="Times New Roman"/>
        </w:rPr>
      </w:pPr>
    </w:p>
    <w:p w14:paraId="2EAD78C1" w14:textId="350962B0"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(3) Andmekogu põhimääruses sätestatakse andmeandjad, andmekogusse kogutavate andmete koosseis ja andmekogusse kandmise kord, andmetele juurdepääsu </w:t>
      </w:r>
      <w:ins w:id="81" w:author="Mari Koik" w:date="2023-12-01T13:27:00Z">
        <w:r w:rsidR="001E56BA">
          <w:rPr>
            <w:rFonts w:ascii="Times New Roman" w:hAnsi="Times New Roman" w:cs="Times New Roman"/>
          </w:rPr>
          <w:t xml:space="preserve">saamise </w:t>
        </w:r>
      </w:ins>
      <w:r w:rsidRPr="6879758D">
        <w:rPr>
          <w:rFonts w:ascii="Times New Roman" w:hAnsi="Times New Roman" w:cs="Times New Roman"/>
        </w:rPr>
        <w:t>ja andmete väljastamise kord, andmete säilitamise tähtajad ning muud korraldusküsimused.</w:t>
      </w:r>
    </w:p>
    <w:p w14:paraId="7D886D64" w14:textId="77777777" w:rsidR="00AA39C2" w:rsidRDefault="00AA39C2" w:rsidP="00AA39C2">
      <w:pPr>
        <w:spacing w:after="0" w:line="240" w:lineRule="auto"/>
        <w:jc w:val="both"/>
        <w:rPr>
          <w:rFonts w:ascii="Times New Roman" w:hAnsi="Times New Roman" w:cs="Times New Roman"/>
        </w:rPr>
      </w:pPr>
    </w:p>
    <w:p w14:paraId="4FFE4CA5" w14:textId="4B57ACAE"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(4) Andmekogus olevaid andmeid säilitatakse kuus kuud arvates andm</w:t>
      </w:r>
      <w:r w:rsidRPr="00AE68EC">
        <w:rPr>
          <w:rFonts w:ascii="Times New Roman" w:hAnsi="Times New Roman" w:cs="Times New Roman"/>
        </w:rPr>
        <w:t xml:space="preserve">ete kandmisest andmekogusse. Pärast kuue kuu möödumist andmed </w:t>
      </w:r>
      <w:commentRangeStart w:id="82"/>
      <w:r w:rsidRPr="00B231F4">
        <w:rPr>
          <w:rFonts w:ascii="Times New Roman" w:hAnsi="Times New Roman" w:cs="Times New Roman"/>
        </w:rPr>
        <w:t>kustutatakse</w:t>
      </w:r>
      <w:commentRangeEnd w:id="82"/>
      <w:r w:rsidR="00B231F4">
        <w:rPr>
          <w:rStyle w:val="Kommentaariviide"/>
        </w:rPr>
        <w:commentReference w:id="82"/>
      </w:r>
      <w:r w:rsidRPr="00AE68EC">
        <w:rPr>
          <w:rFonts w:ascii="Times New Roman" w:hAnsi="Times New Roman" w:cs="Times New Roman"/>
        </w:rPr>
        <w:t xml:space="preserve">. </w:t>
      </w:r>
    </w:p>
    <w:p w14:paraId="5379D385" w14:textId="77777777" w:rsidR="0093598E" w:rsidRDefault="0093598E" w:rsidP="0021731C">
      <w:pPr>
        <w:spacing w:after="0" w:line="240" w:lineRule="auto"/>
        <w:jc w:val="both"/>
        <w:rPr>
          <w:rFonts w:ascii="Times New Roman" w:hAnsi="Times New Roman" w:cs="Times New Roman"/>
          <w:b/>
          <w:szCs w:val="24"/>
        </w:rPr>
      </w:pPr>
    </w:p>
    <w:p w14:paraId="3CA6C1C6" w14:textId="611CF64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11</w:t>
      </w:r>
      <w:r w:rsidR="008F66E1" w:rsidRPr="00AE68EC">
        <w:rPr>
          <w:rFonts w:ascii="Times New Roman" w:hAnsi="Times New Roman" w:cs="Times New Roman"/>
          <w:b/>
          <w:vertAlign w:val="superscript"/>
        </w:rPr>
        <w:t>7</w:t>
      </w:r>
      <w:r w:rsidRPr="00AE68EC">
        <w:rPr>
          <w:rFonts w:ascii="Times New Roman" w:hAnsi="Times New Roman" w:cs="Times New Roman"/>
          <w:b/>
        </w:rPr>
        <w:t>. Aukonsulite andmekogu</w:t>
      </w:r>
    </w:p>
    <w:p w14:paraId="1B16A24A" w14:textId="3AAD169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lastRenderedPageBreak/>
        <w:t>(1) A</w:t>
      </w:r>
      <w:r w:rsidR="008731C0">
        <w:rPr>
          <w:rFonts w:ascii="Times New Roman" w:hAnsi="Times New Roman" w:cs="Times New Roman"/>
        </w:rPr>
        <w:t>ukonsulite a</w:t>
      </w:r>
      <w:r w:rsidRPr="6879758D">
        <w:rPr>
          <w:rFonts w:ascii="Times New Roman" w:hAnsi="Times New Roman" w:cs="Times New Roman"/>
        </w:rPr>
        <w:t xml:space="preserve">ndmekogu eesmärk on </w:t>
      </w:r>
      <w:r w:rsidR="003C326D">
        <w:rPr>
          <w:rFonts w:ascii="Times New Roman" w:hAnsi="Times New Roman" w:cs="Times New Roman"/>
        </w:rPr>
        <w:t xml:space="preserve">võimaldada Välisministeeriumil täita käesoleva seadusega </w:t>
      </w:r>
      <w:r w:rsidR="00AA39C2">
        <w:rPr>
          <w:rFonts w:ascii="Times New Roman" w:hAnsi="Times New Roman" w:cs="Times New Roman"/>
        </w:rPr>
        <w:t xml:space="preserve">ja konsulaarseadusega </w:t>
      </w:r>
      <w:r w:rsidR="003C326D">
        <w:rPr>
          <w:rFonts w:ascii="Times New Roman" w:hAnsi="Times New Roman" w:cs="Times New Roman"/>
        </w:rPr>
        <w:t xml:space="preserve">pandud ülesandeid </w:t>
      </w:r>
      <w:r w:rsidR="007C6AD6">
        <w:rPr>
          <w:rFonts w:ascii="Times New Roman" w:hAnsi="Times New Roman" w:cs="Times New Roman"/>
        </w:rPr>
        <w:t>ning</w:t>
      </w:r>
      <w:r w:rsidR="003C326D">
        <w:rPr>
          <w:rFonts w:ascii="Times New Roman" w:hAnsi="Times New Roman" w:cs="Times New Roman"/>
        </w:rPr>
        <w:t xml:space="preserve"> </w:t>
      </w:r>
      <w:r w:rsidRPr="6879758D">
        <w:rPr>
          <w:rFonts w:ascii="Times New Roman" w:hAnsi="Times New Roman" w:cs="Times New Roman"/>
        </w:rPr>
        <w:t xml:space="preserve">pidada arvestust välisriikides tegutsevate Eesti aukonsulite ja konsulaarasutuse juhtide üle. Nimetatud eesmärgil töödeldakse andmekogus </w:t>
      </w:r>
      <w:r w:rsidR="1023AC66" w:rsidRPr="6879758D">
        <w:rPr>
          <w:rFonts w:ascii="Times New Roman" w:hAnsi="Times New Roman" w:cs="Times New Roman"/>
        </w:rPr>
        <w:t>j</w:t>
      </w:r>
      <w:r w:rsidR="283BC69A" w:rsidRPr="6879758D">
        <w:rPr>
          <w:rFonts w:ascii="Times New Roman" w:hAnsi="Times New Roman" w:cs="Times New Roman"/>
        </w:rPr>
        <w:t>ärgmisi</w:t>
      </w:r>
      <w:r w:rsidRPr="00AE68EC">
        <w:rPr>
          <w:rFonts w:ascii="Times New Roman" w:hAnsi="Times New Roman" w:cs="Times New Roman"/>
        </w:rPr>
        <w:t xml:space="preserve"> isikuandmeid</w:t>
      </w:r>
      <w:r w:rsidR="283BC69A" w:rsidRPr="00AE68EC">
        <w:rPr>
          <w:rFonts w:ascii="Times New Roman" w:hAnsi="Times New Roman" w:cs="Times New Roman"/>
        </w:rPr>
        <w:t>:</w:t>
      </w:r>
    </w:p>
    <w:p w14:paraId="11122876" w14:textId="564E93E5" w:rsidR="283BC69A" w:rsidRPr="00643505" w:rsidRDefault="283BC69A"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w:t>
      </w:r>
      <w:r w:rsidR="28695B94" w:rsidRPr="6879758D">
        <w:rPr>
          <w:rFonts w:ascii="Times New Roman" w:hAnsi="Times New Roman" w:cs="Times New Roman"/>
        </w:rPr>
        <w:t>a</w:t>
      </w:r>
      <w:r w:rsidR="059A42FF" w:rsidRPr="6879758D">
        <w:rPr>
          <w:rFonts w:ascii="Times New Roman" w:hAnsi="Times New Roman" w:cs="Times New Roman"/>
        </w:rPr>
        <w:t xml:space="preserve">ukonsuliks kandideerija </w:t>
      </w:r>
      <w:r w:rsidR="6C3110D4" w:rsidRPr="6879758D">
        <w:rPr>
          <w:rFonts w:ascii="Times New Roman" w:hAnsi="Times New Roman" w:cs="Times New Roman"/>
        </w:rPr>
        <w:t>ü</w:t>
      </w:r>
      <w:r w:rsidR="0B686781" w:rsidRPr="6879758D">
        <w:rPr>
          <w:rFonts w:ascii="Times New Roman" w:hAnsi="Times New Roman" w:cs="Times New Roman"/>
        </w:rPr>
        <w:t xml:space="preserve">ldandmed, </w:t>
      </w:r>
      <w:r w:rsidR="044F83FD" w:rsidRPr="00AE68EC">
        <w:rPr>
          <w:rFonts w:ascii="Times New Roman" w:hAnsi="Times New Roman" w:cs="Times New Roman"/>
        </w:rPr>
        <w:t>töö</w:t>
      </w:r>
      <w:r w:rsidR="65B559D6" w:rsidRPr="00AE68EC">
        <w:rPr>
          <w:rFonts w:ascii="Times New Roman" w:hAnsi="Times New Roman" w:cs="Times New Roman"/>
        </w:rPr>
        <w:t>ta</w:t>
      </w:r>
      <w:r w:rsidR="3031478A" w:rsidRPr="00AE68EC">
        <w:rPr>
          <w:rFonts w:ascii="Times New Roman" w:hAnsi="Times New Roman" w:cs="Times New Roman"/>
        </w:rPr>
        <w:t>mise</w:t>
      </w:r>
      <w:r w:rsidR="044F83FD" w:rsidRPr="00AE68EC">
        <w:rPr>
          <w:rFonts w:ascii="Times New Roman" w:hAnsi="Times New Roman" w:cs="Times New Roman"/>
        </w:rPr>
        <w:t xml:space="preserve"> andmed </w:t>
      </w:r>
      <w:r w:rsidR="3031478A" w:rsidRPr="00AE68EC">
        <w:rPr>
          <w:rFonts w:ascii="Times New Roman" w:hAnsi="Times New Roman" w:cs="Times New Roman"/>
        </w:rPr>
        <w:t xml:space="preserve">ja </w:t>
      </w:r>
      <w:r w:rsidR="036BCDEC" w:rsidRPr="00AE68EC">
        <w:rPr>
          <w:rFonts w:ascii="Times New Roman" w:hAnsi="Times New Roman" w:cs="Times New Roman"/>
        </w:rPr>
        <w:t>foto;</w:t>
      </w:r>
    </w:p>
    <w:p w14:paraId="16C8C978" w14:textId="2B41A1A8" w:rsidR="48F6F43A" w:rsidRPr="00643505" w:rsidRDefault="48F6F43A"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2) aukonsuli </w:t>
      </w:r>
      <w:r w:rsidR="0B686781" w:rsidRPr="00643505">
        <w:rPr>
          <w:rFonts w:ascii="Times New Roman" w:hAnsi="Times New Roman" w:cs="Times New Roman"/>
        </w:rPr>
        <w:t>üldandmed</w:t>
      </w:r>
      <w:r w:rsidR="3031478A" w:rsidRPr="00643505">
        <w:rPr>
          <w:rFonts w:ascii="Times New Roman" w:hAnsi="Times New Roman" w:cs="Times New Roman"/>
        </w:rPr>
        <w:t>, töötamise</w:t>
      </w:r>
      <w:r w:rsidR="0B686781" w:rsidRPr="00643505">
        <w:rPr>
          <w:rFonts w:ascii="Times New Roman" w:hAnsi="Times New Roman" w:cs="Times New Roman"/>
        </w:rPr>
        <w:t xml:space="preserve"> </w:t>
      </w:r>
      <w:r w:rsidR="2719A55F" w:rsidRPr="00643505">
        <w:rPr>
          <w:rFonts w:ascii="Times New Roman" w:hAnsi="Times New Roman" w:cs="Times New Roman"/>
        </w:rPr>
        <w:t xml:space="preserve">andmed </w:t>
      </w:r>
      <w:r w:rsidR="3031478A" w:rsidRPr="00643505">
        <w:rPr>
          <w:rFonts w:ascii="Times New Roman" w:hAnsi="Times New Roman" w:cs="Times New Roman"/>
        </w:rPr>
        <w:t xml:space="preserve">ja </w:t>
      </w:r>
      <w:r w:rsidR="2719A55F" w:rsidRPr="00643505">
        <w:rPr>
          <w:rFonts w:ascii="Times New Roman" w:hAnsi="Times New Roman" w:cs="Times New Roman"/>
        </w:rPr>
        <w:t>foto;</w:t>
      </w:r>
    </w:p>
    <w:p w14:paraId="113AD522" w14:textId="5F8A0080" w:rsidR="48F6F43A" w:rsidRPr="00643505" w:rsidRDefault="4D5F9429" w:rsidP="00643505">
      <w:pPr>
        <w:spacing w:after="0" w:line="240" w:lineRule="auto"/>
        <w:jc w:val="both"/>
        <w:rPr>
          <w:rFonts w:ascii="Times New Roman" w:hAnsi="Times New Roman" w:cs="Times New Roman"/>
        </w:rPr>
      </w:pPr>
      <w:r w:rsidRPr="00643505">
        <w:rPr>
          <w:rFonts w:ascii="Times New Roman" w:hAnsi="Times New Roman" w:cs="Times New Roman"/>
        </w:rPr>
        <w:t>3</w:t>
      </w:r>
      <w:r w:rsidR="00C57134">
        <w:rPr>
          <w:rFonts w:ascii="Times New Roman" w:hAnsi="Times New Roman" w:cs="Times New Roman"/>
        </w:rPr>
        <w:t>) peakonsuli</w:t>
      </w:r>
      <w:r w:rsidR="3EA9981D" w:rsidRPr="00643505">
        <w:rPr>
          <w:rFonts w:ascii="Times New Roman" w:hAnsi="Times New Roman" w:cs="Times New Roman"/>
        </w:rPr>
        <w:t xml:space="preserve"> ü</w:t>
      </w:r>
      <w:r w:rsidR="22215616" w:rsidRPr="00643505">
        <w:rPr>
          <w:rFonts w:ascii="Times New Roman" w:hAnsi="Times New Roman" w:cs="Times New Roman"/>
        </w:rPr>
        <w:t>ldandmed</w:t>
      </w:r>
      <w:r w:rsidR="517A8655" w:rsidRPr="00643505">
        <w:rPr>
          <w:rFonts w:ascii="Times New Roman" w:hAnsi="Times New Roman" w:cs="Times New Roman"/>
        </w:rPr>
        <w:t xml:space="preserve"> ja t</w:t>
      </w:r>
      <w:r w:rsidR="3A771BC3" w:rsidRPr="00643505">
        <w:rPr>
          <w:rFonts w:ascii="Times New Roman" w:hAnsi="Times New Roman" w:cs="Times New Roman"/>
        </w:rPr>
        <w:t>öötamise</w:t>
      </w:r>
      <w:r w:rsidR="517A8655" w:rsidRPr="00643505">
        <w:rPr>
          <w:rFonts w:ascii="Times New Roman" w:hAnsi="Times New Roman" w:cs="Times New Roman"/>
        </w:rPr>
        <w:t xml:space="preserve"> andmed</w:t>
      </w:r>
      <w:r w:rsidR="22215616" w:rsidRPr="00643505">
        <w:rPr>
          <w:rFonts w:ascii="Times New Roman" w:hAnsi="Times New Roman" w:cs="Times New Roman"/>
        </w:rPr>
        <w:t>.</w:t>
      </w:r>
    </w:p>
    <w:p w14:paraId="772DAE21" w14:textId="77777777" w:rsidR="00AA39C2" w:rsidRDefault="00AA39C2" w:rsidP="00643505">
      <w:pPr>
        <w:spacing w:after="0" w:line="240" w:lineRule="auto"/>
        <w:jc w:val="both"/>
        <w:rPr>
          <w:rFonts w:ascii="Times New Roman" w:hAnsi="Times New Roman" w:cs="Times New Roman"/>
        </w:rPr>
      </w:pPr>
    </w:p>
    <w:p w14:paraId="3962909A" w14:textId="1CF3E240"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6D85B62E" w14:textId="77777777" w:rsidR="00AA39C2" w:rsidRDefault="00AA39C2" w:rsidP="00643505">
      <w:pPr>
        <w:spacing w:after="0" w:line="240" w:lineRule="auto"/>
        <w:jc w:val="both"/>
        <w:rPr>
          <w:rFonts w:ascii="Times New Roman" w:hAnsi="Times New Roman" w:cs="Times New Roman"/>
        </w:rPr>
      </w:pPr>
    </w:p>
    <w:p w14:paraId="0FB452B6" w14:textId="6EB06BC1"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003105CA" w:rsidRPr="6879758D">
        <w:rPr>
          <w:rFonts w:ascii="Times New Roman" w:hAnsi="Times New Roman" w:cs="Times New Roman"/>
        </w:rPr>
        <w:t>3</w:t>
      </w:r>
      <w:r w:rsidRPr="6879758D">
        <w:rPr>
          <w:rFonts w:ascii="Times New Roman" w:hAnsi="Times New Roman" w:cs="Times New Roman"/>
        </w:rPr>
        <w:t xml:space="preserve">) Andmekogu põhimääruses sätestatakse andmekogusse kogutavate andmete koosseis ja andmekogusse kandmise kord, andmetele juurdepääsu </w:t>
      </w:r>
      <w:ins w:id="83" w:author="Mari Koik" w:date="2023-12-01T12:46:00Z">
        <w:r w:rsidR="003E29EC">
          <w:rPr>
            <w:rFonts w:ascii="Times New Roman" w:hAnsi="Times New Roman" w:cs="Times New Roman"/>
          </w:rPr>
          <w:t>saamis</w:t>
        </w:r>
      </w:ins>
      <w:ins w:id="84" w:author="Mari Koik" w:date="2023-12-01T12:47:00Z">
        <w:r w:rsidR="003E29EC">
          <w:rPr>
            <w:rFonts w:ascii="Times New Roman" w:hAnsi="Times New Roman" w:cs="Times New Roman"/>
          </w:rPr>
          <w:t xml:space="preserve">e </w:t>
        </w:r>
      </w:ins>
      <w:r w:rsidRPr="6879758D">
        <w:rPr>
          <w:rFonts w:ascii="Times New Roman" w:hAnsi="Times New Roman" w:cs="Times New Roman"/>
        </w:rPr>
        <w:t xml:space="preserve">ja andmete väljastamise kord, andmete säilitamise tähtajad </w:t>
      </w:r>
      <w:r w:rsidR="00BE28A8" w:rsidRPr="6879758D">
        <w:rPr>
          <w:rFonts w:ascii="Times New Roman" w:hAnsi="Times New Roman" w:cs="Times New Roman"/>
        </w:rPr>
        <w:t>ning</w:t>
      </w:r>
      <w:r w:rsidRPr="6879758D">
        <w:rPr>
          <w:rFonts w:ascii="Times New Roman" w:hAnsi="Times New Roman" w:cs="Times New Roman"/>
        </w:rPr>
        <w:t xml:space="preserve"> muud korraldusküsimused.</w:t>
      </w:r>
    </w:p>
    <w:p w14:paraId="2D73F5A8" w14:textId="77777777" w:rsidR="00AA39C2" w:rsidRDefault="00AA39C2" w:rsidP="00643505">
      <w:pPr>
        <w:spacing w:after="0" w:line="240" w:lineRule="auto"/>
        <w:jc w:val="both"/>
        <w:rPr>
          <w:rFonts w:ascii="Times New Roman" w:hAnsi="Times New Roman" w:cs="Times New Roman"/>
        </w:rPr>
      </w:pPr>
    </w:p>
    <w:p w14:paraId="13D5CACA" w14:textId="2E3E877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003105CA" w:rsidRPr="6879758D">
        <w:rPr>
          <w:rFonts w:ascii="Times New Roman" w:hAnsi="Times New Roman" w:cs="Times New Roman"/>
        </w:rPr>
        <w:t>4</w:t>
      </w:r>
      <w:r w:rsidRPr="6879758D">
        <w:rPr>
          <w:rFonts w:ascii="Times New Roman" w:hAnsi="Times New Roman" w:cs="Times New Roman"/>
        </w:rPr>
        <w:t xml:space="preserve">) </w:t>
      </w:r>
      <w:r w:rsidR="00AA39C2" w:rsidRPr="6879758D">
        <w:rPr>
          <w:rFonts w:ascii="Times New Roman" w:hAnsi="Times New Roman" w:cs="Times New Roman"/>
        </w:rPr>
        <w:t xml:space="preserve">Andmekogusse kantud </w:t>
      </w:r>
      <w:r w:rsidR="00AA39C2" w:rsidRPr="00AE68EC">
        <w:rPr>
          <w:rFonts w:ascii="Times New Roman" w:hAnsi="Times New Roman" w:cs="Times New Roman"/>
        </w:rPr>
        <w:t>isikuandmeid säilitatakse 20 aastat arvates isikuga seotud toimingute lõppemisest. Pärast säilitustähtaja</w:t>
      </w:r>
      <w:r w:rsidR="00AA39C2">
        <w:rPr>
          <w:rFonts w:ascii="Times New Roman" w:hAnsi="Times New Roman" w:cs="Times New Roman"/>
        </w:rPr>
        <w:t xml:space="preserve"> möödumist </w:t>
      </w:r>
      <w:r w:rsidR="00AA39C2" w:rsidRPr="008133C8">
        <w:rPr>
          <w:rFonts w:ascii="Times New Roman" w:hAnsi="Times New Roman" w:cs="Times New Roman"/>
        </w:rPr>
        <w:t xml:space="preserve">antakse </w:t>
      </w:r>
      <w:ins w:id="85" w:author="Mari Koik" w:date="2023-12-01T12:47:00Z">
        <w:r w:rsidR="003E29EC">
          <w:rPr>
            <w:rFonts w:ascii="Times New Roman" w:hAnsi="Times New Roman" w:cs="Times New Roman"/>
          </w:rPr>
          <w:t xml:space="preserve">andmed </w:t>
        </w:r>
      </w:ins>
      <w:r w:rsidR="00AA39C2" w:rsidRPr="008133C8">
        <w:rPr>
          <w:rFonts w:ascii="Times New Roman" w:hAnsi="Times New Roman" w:cs="Times New Roman"/>
        </w:rPr>
        <w:t xml:space="preserve">arhiiviseaduse alusel </w:t>
      </w:r>
      <w:del w:id="86" w:author="Mari Koik" w:date="2023-12-01T12:47:00Z">
        <w:r w:rsidR="00AA39C2" w:rsidRPr="008133C8" w:rsidDel="003E29EC">
          <w:rPr>
            <w:rFonts w:ascii="Times New Roman" w:hAnsi="Times New Roman" w:cs="Times New Roman"/>
          </w:rPr>
          <w:delText xml:space="preserve">andmed </w:delText>
        </w:r>
      </w:del>
      <w:r w:rsidR="00AA39C2" w:rsidRPr="008133C8">
        <w:rPr>
          <w:rFonts w:ascii="Times New Roman" w:hAnsi="Times New Roman" w:cs="Times New Roman"/>
        </w:rPr>
        <w:t xml:space="preserve">avalikku arhiivi või </w:t>
      </w:r>
      <w:commentRangeStart w:id="87"/>
      <w:r w:rsidR="00AA39C2" w:rsidRPr="008133C8">
        <w:rPr>
          <w:rFonts w:ascii="Times New Roman" w:hAnsi="Times New Roman" w:cs="Times New Roman"/>
        </w:rPr>
        <w:t xml:space="preserve">otsustatakse </w:t>
      </w:r>
      <w:commentRangeEnd w:id="87"/>
      <w:r w:rsidR="00CD7D82">
        <w:rPr>
          <w:rStyle w:val="Kommentaariviide"/>
        </w:rPr>
        <w:commentReference w:id="87"/>
      </w:r>
      <w:r w:rsidR="00AA39C2" w:rsidRPr="008133C8">
        <w:rPr>
          <w:rFonts w:ascii="Times New Roman" w:hAnsi="Times New Roman" w:cs="Times New Roman"/>
        </w:rPr>
        <w:t xml:space="preserve">nende </w:t>
      </w:r>
      <w:r w:rsidR="00AA39C2" w:rsidRPr="00B231F4">
        <w:rPr>
          <w:rFonts w:ascii="Times New Roman" w:hAnsi="Times New Roman" w:cs="Times New Roman"/>
          <w:highlight w:val="yellow"/>
          <w:rPrChange w:id="88" w:author="Iivika Sale" w:date="2023-12-07T11:29:00Z">
            <w:rPr>
              <w:rFonts w:ascii="Times New Roman" w:hAnsi="Times New Roman" w:cs="Times New Roman"/>
            </w:rPr>
          </w:rPrChange>
        </w:rPr>
        <w:t>hävitamine</w:t>
      </w:r>
      <w:commentRangeStart w:id="89"/>
      <w:ins w:id="90" w:author="Mari Koik" w:date="2023-11-30T18:33:00Z">
        <w:r w:rsidR="00FA237E">
          <w:rPr>
            <w:rFonts w:ascii="Times New Roman" w:hAnsi="Times New Roman" w:cs="Times New Roman"/>
          </w:rPr>
          <w:t>.“;</w:t>
        </w:r>
      </w:ins>
      <w:r w:rsidR="76CD49A4" w:rsidRPr="00AE68EC">
        <w:rPr>
          <w:rFonts w:ascii="Times New Roman" w:hAnsi="Times New Roman" w:cs="Times New Roman"/>
        </w:rPr>
        <w:t xml:space="preserve"> </w:t>
      </w:r>
      <w:commentRangeEnd w:id="89"/>
      <w:r w:rsidR="00FA237E">
        <w:rPr>
          <w:rStyle w:val="Kommentaariviide"/>
        </w:rPr>
        <w:commentReference w:id="89"/>
      </w:r>
    </w:p>
    <w:p w14:paraId="2D01AD85" w14:textId="77777777" w:rsidR="00AA39C2" w:rsidRDefault="00AA39C2" w:rsidP="00643505">
      <w:pPr>
        <w:spacing w:after="0" w:line="240" w:lineRule="auto"/>
        <w:jc w:val="both"/>
        <w:rPr>
          <w:rFonts w:ascii="Times New Roman" w:hAnsi="Times New Roman" w:cs="Times New Roman"/>
        </w:rPr>
      </w:pPr>
    </w:p>
    <w:p w14:paraId="4EDBE937" w14:textId="0B7E72F2"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6</w:t>
      </w:r>
      <w:r w:rsidR="00000147" w:rsidRPr="00AE68EC">
        <w:rPr>
          <w:rFonts w:ascii="Times New Roman" w:hAnsi="Times New Roman" w:cs="Times New Roman"/>
          <w:b/>
        </w:rPr>
        <w:t xml:space="preserve">) </w:t>
      </w:r>
      <w:r w:rsidR="00487EC1" w:rsidRPr="6879758D">
        <w:rPr>
          <w:rFonts w:ascii="Times New Roman" w:hAnsi="Times New Roman" w:cs="Times New Roman"/>
        </w:rPr>
        <w:t>paragrahvi 12 lõige</w:t>
      </w:r>
      <w:r w:rsidR="00000147" w:rsidRPr="6879758D">
        <w:rPr>
          <w:rFonts w:ascii="Times New Roman" w:hAnsi="Times New Roman" w:cs="Times New Roman"/>
        </w:rPr>
        <w:t xml:space="preserve"> 1 muudetakse ja sõnastatakse järgmiselt:</w:t>
      </w:r>
    </w:p>
    <w:p w14:paraId="658EBFBD"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sõlmimise algatab Välisministeerium või Välisministeeriumi nõusolekul teine ministeerium või Riigikantselei.“;</w:t>
      </w:r>
    </w:p>
    <w:p w14:paraId="305EB0EB" w14:textId="77777777" w:rsidR="006E3C74" w:rsidRDefault="006E3C74" w:rsidP="0021731C">
      <w:pPr>
        <w:spacing w:after="0" w:line="240" w:lineRule="auto"/>
        <w:jc w:val="both"/>
        <w:rPr>
          <w:rFonts w:ascii="Times New Roman" w:hAnsi="Times New Roman" w:cs="Times New Roman"/>
          <w:b/>
          <w:szCs w:val="24"/>
        </w:rPr>
      </w:pPr>
    </w:p>
    <w:p w14:paraId="3BB5F97E" w14:textId="0D0C716E" w:rsidR="0000104A"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7</w:t>
      </w:r>
      <w:r w:rsidR="00000147" w:rsidRPr="00AE68EC">
        <w:rPr>
          <w:rFonts w:ascii="Times New Roman" w:hAnsi="Times New Roman" w:cs="Times New Roman"/>
          <w:b/>
        </w:rPr>
        <w:t xml:space="preserve">) </w:t>
      </w:r>
      <w:r w:rsidR="00487EC1" w:rsidRPr="6879758D">
        <w:rPr>
          <w:rFonts w:ascii="Times New Roman" w:hAnsi="Times New Roman" w:cs="Times New Roman"/>
        </w:rPr>
        <w:t>paragrahvi</w:t>
      </w:r>
      <w:r w:rsidR="0000104A" w:rsidRPr="6879758D">
        <w:rPr>
          <w:rFonts w:ascii="Times New Roman" w:hAnsi="Times New Roman" w:cs="Times New Roman"/>
        </w:rPr>
        <w:t xml:space="preserve"> 12 lõige</w:t>
      </w:r>
      <w:r w:rsidR="00000147" w:rsidRPr="6879758D">
        <w:rPr>
          <w:rFonts w:ascii="Times New Roman" w:hAnsi="Times New Roman" w:cs="Times New Roman"/>
        </w:rPr>
        <w:t xml:space="preserve"> 2</w:t>
      </w:r>
      <w:r w:rsidR="0000104A" w:rsidRPr="00AE68EC">
        <w:rPr>
          <w:rFonts w:ascii="Times New Roman" w:hAnsi="Times New Roman" w:cs="Times New Roman"/>
        </w:rPr>
        <w:t xml:space="preserve"> tunnistatakse kehtetuks;</w:t>
      </w:r>
    </w:p>
    <w:p w14:paraId="4F31339C" w14:textId="77777777" w:rsidR="0000104A" w:rsidRDefault="0000104A" w:rsidP="0021731C">
      <w:pPr>
        <w:spacing w:after="0" w:line="240" w:lineRule="auto"/>
        <w:jc w:val="both"/>
        <w:rPr>
          <w:rFonts w:ascii="Times New Roman" w:hAnsi="Times New Roman" w:cs="Times New Roman"/>
          <w:szCs w:val="24"/>
        </w:rPr>
      </w:pPr>
    </w:p>
    <w:p w14:paraId="11D8197F" w14:textId="31682F53" w:rsidR="00382D90"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8</w:t>
      </w:r>
      <w:r w:rsidR="0000104A" w:rsidRPr="00AE68EC">
        <w:rPr>
          <w:rFonts w:ascii="Times New Roman" w:hAnsi="Times New Roman" w:cs="Times New Roman"/>
          <w:b/>
        </w:rPr>
        <w:t>)</w:t>
      </w:r>
      <w:r w:rsidR="0000104A" w:rsidRPr="6879758D">
        <w:rPr>
          <w:rFonts w:ascii="Times New Roman" w:hAnsi="Times New Roman" w:cs="Times New Roman"/>
        </w:rPr>
        <w:t xml:space="preserve"> </w:t>
      </w:r>
      <w:r w:rsidR="00382D90" w:rsidRPr="6879758D">
        <w:rPr>
          <w:rFonts w:ascii="Times New Roman" w:hAnsi="Times New Roman" w:cs="Times New Roman"/>
        </w:rPr>
        <w:t>paragrahvi 13 lõige 3 muudetakse ja sõnastatakse järgmiselt:</w:t>
      </w:r>
    </w:p>
    <w:p w14:paraId="2D95C389" w14:textId="2D612ACE" w:rsidR="00884C89" w:rsidRPr="00643505" w:rsidRDefault="00382D90"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Vajaduse korral moodustab Vabariigi Valitsus korraldusega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sõlmimise ettevalmistamiseks delegatsiooni. Vabariigi Valitsus võib anda delegatsiooni juhile lõppdokumentide vastuvõtmise ja </w:t>
      </w:r>
      <w:commentRangeStart w:id="91"/>
      <w:r w:rsidRPr="6879758D">
        <w:rPr>
          <w:rFonts w:ascii="Times New Roman" w:hAnsi="Times New Roman" w:cs="Times New Roman"/>
        </w:rPr>
        <w:t>all</w:t>
      </w:r>
      <w:del w:id="92" w:author="Mari Koik" w:date="2023-11-30T18:34:00Z">
        <w:r w:rsidRPr="6879758D" w:rsidDel="00FA237E">
          <w:rPr>
            <w:rFonts w:ascii="Times New Roman" w:hAnsi="Times New Roman" w:cs="Times New Roman"/>
          </w:rPr>
          <w:delText xml:space="preserve">a </w:delText>
        </w:r>
      </w:del>
      <w:r w:rsidRPr="6879758D">
        <w:rPr>
          <w:rFonts w:ascii="Times New Roman" w:hAnsi="Times New Roman" w:cs="Times New Roman"/>
        </w:rPr>
        <w:t>kirj</w:t>
      </w:r>
      <w:ins w:id="93" w:author="Mari Koik" w:date="2023-11-30T18:34:00Z">
        <w:r w:rsidR="00FA237E">
          <w:rPr>
            <w:rFonts w:ascii="Times New Roman" w:hAnsi="Times New Roman" w:cs="Times New Roman"/>
          </w:rPr>
          <w:t>as</w:t>
        </w:r>
      </w:ins>
      <w:del w:id="94" w:author="Mari Koik" w:date="2023-11-30T18:34:00Z">
        <w:r w:rsidRPr="6879758D" w:rsidDel="00FA237E">
          <w:rPr>
            <w:rFonts w:ascii="Times New Roman" w:hAnsi="Times New Roman" w:cs="Times New Roman"/>
          </w:rPr>
          <w:delText>u</w:delText>
        </w:r>
      </w:del>
      <w:r w:rsidRPr="6879758D">
        <w:rPr>
          <w:rFonts w:ascii="Times New Roman" w:hAnsi="Times New Roman" w:cs="Times New Roman"/>
        </w:rPr>
        <w:t xml:space="preserve">tamise </w:t>
      </w:r>
      <w:commentRangeEnd w:id="91"/>
      <w:r w:rsidR="00FA237E">
        <w:rPr>
          <w:rStyle w:val="Kommentaariviide"/>
        </w:rPr>
        <w:commentReference w:id="91"/>
      </w:r>
      <w:r w:rsidRPr="6879758D">
        <w:rPr>
          <w:rFonts w:ascii="Times New Roman" w:hAnsi="Times New Roman" w:cs="Times New Roman"/>
        </w:rPr>
        <w:t>õiguse.“;</w:t>
      </w:r>
    </w:p>
    <w:p w14:paraId="657B2CC5" w14:textId="77777777" w:rsidR="006E3C74" w:rsidRDefault="006E3C74" w:rsidP="0021731C">
      <w:pPr>
        <w:spacing w:after="0" w:line="240" w:lineRule="auto"/>
        <w:jc w:val="both"/>
        <w:rPr>
          <w:rFonts w:ascii="Times New Roman" w:hAnsi="Times New Roman" w:cs="Times New Roman"/>
          <w:b/>
          <w:szCs w:val="24"/>
        </w:rPr>
      </w:pPr>
    </w:p>
    <w:p w14:paraId="41715EC7" w14:textId="04EC5CFF"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9</w:t>
      </w:r>
      <w:r w:rsidR="00000147" w:rsidRPr="00AE68EC">
        <w:rPr>
          <w:rFonts w:ascii="Times New Roman" w:hAnsi="Times New Roman" w:cs="Times New Roman"/>
          <w:b/>
        </w:rPr>
        <w:t xml:space="preserve">) </w:t>
      </w:r>
      <w:r w:rsidR="00487EC1" w:rsidRPr="6879758D">
        <w:rPr>
          <w:rFonts w:ascii="Times New Roman" w:hAnsi="Times New Roman" w:cs="Times New Roman"/>
        </w:rPr>
        <w:t>paragrahvid</w:t>
      </w:r>
      <w:r w:rsidR="00000147" w:rsidRPr="6879758D">
        <w:rPr>
          <w:rFonts w:ascii="Times New Roman" w:hAnsi="Times New Roman" w:cs="Times New Roman"/>
        </w:rPr>
        <w:t xml:space="preserve"> 14 </w:t>
      </w:r>
      <w:r w:rsidR="0000104A" w:rsidRPr="6879758D">
        <w:rPr>
          <w:rFonts w:ascii="Times New Roman" w:hAnsi="Times New Roman" w:cs="Times New Roman"/>
        </w:rPr>
        <w:t xml:space="preserve">ja 15 </w:t>
      </w:r>
      <w:r w:rsidR="00000147" w:rsidRPr="00AE68EC">
        <w:rPr>
          <w:rFonts w:ascii="Times New Roman" w:hAnsi="Times New Roman" w:cs="Times New Roman"/>
        </w:rPr>
        <w:t>tunnistatakse kehtetuks;</w:t>
      </w:r>
    </w:p>
    <w:p w14:paraId="354DD0A2" w14:textId="77777777" w:rsidR="006E3C74" w:rsidRDefault="006E3C74" w:rsidP="0021731C">
      <w:pPr>
        <w:spacing w:after="0" w:line="240" w:lineRule="auto"/>
        <w:jc w:val="both"/>
        <w:rPr>
          <w:rFonts w:ascii="Times New Roman" w:hAnsi="Times New Roman" w:cs="Times New Roman"/>
          <w:b/>
          <w:szCs w:val="24"/>
        </w:rPr>
      </w:pPr>
    </w:p>
    <w:p w14:paraId="0549B69D" w14:textId="24CB7CA3" w:rsidR="00884C89" w:rsidRPr="00643505" w:rsidRDefault="00AE68EC" w:rsidP="00643505">
      <w:pPr>
        <w:spacing w:after="0" w:line="240" w:lineRule="auto"/>
        <w:jc w:val="both"/>
        <w:rPr>
          <w:rFonts w:ascii="Times New Roman" w:hAnsi="Times New Roman" w:cs="Times New Roman"/>
        </w:rPr>
      </w:pPr>
      <w:r>
        <w:rPr>
          <w:rFonts w:ascii="Times New Roman" w:hAnsi="Times New Roman" w:cs="Times New Roman"/>
          <w:b/>
        </w:rPr>
        <w:t>30</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seadust täiendatakse </w:t>
      </w:r>
      <w:r w:rsidR="007E0FB0">
        <w:rPr>
          <w:rFonts w:ascii="Times New Roman" w:hAnsi="Times New Roman" w:cs="Times New Roman"/>
        </w:rPr>
        <w:t xml:space="preserve">§-ga </w:t>
      </w:r>
      <w:r w:rsidR="00000147" w:rsidRPr="6879758D">
        <w:rPr>
          <w:rFonts w:ascii="Times New Roman" w:hAnsi="Times New Roman" w:cs="Times New Roman"/>
        </w:rPr>
        <w:t>18</w:t>
      </w:r>
      <w:r w:rsidR="00000147" w:rsidRPr="00AE68EC">
        <w:rPr>
          <w:rFonts w:ascii="Times New Roman" w:hAnsi="Times New Roman" w:cs="Times New Roman"/>
          <w:vertAlign w:val="superscript"/>
        </w:rPr>
        <w:t>1</w:t>
      </w:r>
      <w:r w:rsidR="00000147" w:rsidRPr="00AE68EC">
        <w:rPr>
          <w:rFonts w:ascii="Times New Roman" w:hAnsi="Times New Roman" w:cs="Times New Roman"/>
        </w:rPr>
        <w:t xml:space="preserve"> järgmises sõnastuses:</w:t>
      </w:r>
    </w:p>
    <w:p w14:paraId="77EF5DC1"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Pr="00AE68EC">
        <w:rPr>
          <w:rFonts w:ascii="Times New Roman" w:hAnsi="Times New Roman" w:cs="Times New Roman"/>
          <w:b/>
        </w:rPr>
        <w:t>§ 18</w:t>
      </w:r>
      <w:r w:rsidRPr="00AE68EC">
        <w:rPr>
          <w:rFonts w:ascii="Times New Roman" w:hAnsi="Times New Roman" w:cs="Times New Roman"/>
          <w:b/>
          <w:vertAlign w:val="superscript"/>
        </w:rPr>
        <w:t>1</w:t>
      </w:r>
      <w:r w:rsidRPr="00AE68EC">
        <w:rPr>
          <w:rFonts w:ascii="Times New Roman" w:hAnsi="Times New Roman" w:cs="Times New Roman"/>
          <w:b/>
        </w:rPr>
        <w:t xml:space="preserve">. Välisministeeriumi pädevus </w:t>
      </w:r>
      <w:proofErr w:type="spellStart"/>
      <w:r w:rsidRPr="00AE68EC">
        <w:rPr>
          <w:rFonts w:ascii="Times New Roman" w:hAnsi="Times New Roman" w:cs="Times New Roman"/>
          <w:b/>
        </w:rPr>
        <w:t>välislepingu</w:t>
      </w:r>
      <w:proofErr w:type="spellEnd"/>
      <w:r w:rsidRPr="00AE68EC">
        <w:rPr>
          <w:rFonts w:ascii="Times New Roman" w:hAnsi="Times New Roman" w:cs="Times New Roman"/>
          <w:b/>
        </w:rPr>
        <w:t xml:space="preserve"> teksti muutmisel</w:t>
      </w:r>
    </w:p>
    <w:p w14:paraId="34ECA236" w14:textId="02EB5730"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Välisministeerium võib teha Vabariigi Valitsuse heakskiidetud</w:t>
      </w:r>
      <w:r w:rsidR="00A554C4" w:rsidRPr="6879758D">
        <w:rPr>
          <w:rFonts w:ascii="Times New Roman" w:hAnsi="Times New Roman" w:cs="Times New Roman"/>
        </w:rPr>
        <w:t xml:space="preserve">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teksti, selle tõlke teksti või vastuvõetud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tõlke teksti parandusi, mis ei muuda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sisu ega mõtet, </w:t>
      </w:r>
      <w:ins w:id="95" w:author="Mari Koik" w:date="2023-11-30T18:36:00Z">
        <w:r w:rsidR="00FA237E">
          <w:rPr>
            <w:rFonts w:ascii="Times New Roman" w:hAnsi="Times New Roman" w:cs="Times New Roman"/>
          </w:rPr>
          <w:t xml:space="preserve">kui ta </w:t>
        </w:r>
      </w:ins>
      <w:r w:rsidRPr="6879758D">
        <w:rPr>
          <w:rFonts w:ascii="Times New Roman" w:hAnsi="Times New Roman" w:cs="Times New Roman"/>
        </w:rPr>
        <w:t>teata</w:t>
      </w:r>
      <w:ins w:id="96" w:author="Mari Koik" w:date="2023-11-30T18:36:00Z">
        <w:r w:rsidR="00FA237E">
          <w:rPr>
            <w:rFonts w:ascii="Times New Roman" w:hAnsi="Times New Roman" w:cs="Times New Roman"/>
          </w:rPr>
          <w:t>b</w:t>
        </w:r>
      </w:ins>
      <w:del w:id="97" w:author="Mari Koik" w:date="2023-11-30T18:36:00Z">
        <w:r w:rsidRPr="6879758D" w:rsidDel="00FA237E">
          <w:rPr>
            <w:rFonts w:ascii="Times New Roman" w:hAnsi="Times New Roman" w:cs="Times New Roman"/>
          </w:rPr>
          <w:delText>des</w:delText>
        </w:r>
      </w:del>
      <w:r w:rsidRPr="6879758D">
        <w:rPr>
          <w:rFonts w:ascii="Times New Roman" w:hAnsi="Times New Roman" w:cs="Times New Roman"/>
        </w:rPr>
        <w:t xml:space="preserve"> sellest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sõlmimise ettevalmistamist juhtinud ministeeriumile ja vajaduse</w:t>
      </w:r>
      <w:r w:rsidR="0064671D" w:rsidRPr="6879758D">
        <w:rPr>
          <w:rFonts w:ascii="Times New Roman" w:hAnsi="Times New Roman" w:cs="Times New Roman"/>
        </w:rPr>
        <w:t xml:space="preserve"> korral</w:t>
      </w:r>
      <w:r w:rsidRPr="6879758D">
        <w:rPr>
          <w:rFonts w:ascii="Times New Roman" w:hAnsi="Times New Roman" w:cs="Times New Roman"/>
        </w:rPr>
        <w:t xml:space="preserve"> teisele lepingupoolele.“;</w:t>
      </w:r>
    </w:p>
    <w:p w14:paraId="7517B713" w14:textId="77777777" w:rsidR="006E3C74" w:rsidRDefault="006E3C74" w:rsidP="0021731C">
      <w:pPr>
        <w:spacing w:after="0" w:line="240" w:lineRule="auto"/>
        <w:jc w:val="both"/>
        <w:rPr>
          <w:rFonts w:ascii="Times New Roman" w:hAnsi="Times New Roman" w:cs="Times New Roman"/>
          <w:b/>
          <w:szCs w:val="24"/>
        </w:rPr>
      </w:pPr>
    </w:p>
    <w:p w14:paraId="29D73C5B" w14:textId="6DB8CD4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1</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paragrahvi 19 </w:t>
      </w:r>
      <w:r w:rsidR="007E0FB0">
        <w:rPr>
          <w:rFonts w:ascii="Times New Roman" w:hAnsi="Times New Roman" w:cs="Times New Roman"/>
        </w:rPr>
        <w:t xml:space="preserve">teist lauset </w:t>
      </w:r>
      <w:r w:rsidR="00000147" w:rsidRPr="6879758D">
        <w:rPr>
          <w:rFonts w:ascii="Times New Roman" w:hAnsi="Times New Roman" w:cs="Times New Roman"/>
        </w:rPr>
        <w:t>täiendatakse pärast tekstiosa „alla kirjutades,“ tekstiosaga „kirju või noote vahetades,“;</w:t>
      </w:r>
    </w:p>
    <w:p w14:paraId="41332AA0" w14:textId="77777777" w:rsidR="006E3C74" w:rsidRDefault="006E3C74" w:rsidP="0021731C">
      <w:pPr>
        <w:spacing w:after="0" w:line="240" w:lineRule="auto"/>
        <w:jc w:val="both"/>
        <w:rPr>
          <w:rFonts w:ascii="Times New Roman" w:hAnsi="Times New Roman" w:cs="Times New Roman"/>
          <w:b/>
          <w:szCs w:val="24"/>
        </w:rPr>
      </w:pPr>
    </w:p>
    <w:p w14:paraId="62F72579" w14:textId="65A7079C"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2</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paragrahvi 20 </w:t>
      </w:r>
      <w:r w:rsidR="00000147" w:rsidRPr="6879758D">
        <w:rPr>
          <w:rFonts w:ascii="Times New Roman" w:hAnsi="Times New Roman" w:cs="Times New Roman"/>
        </w:rPr>
        <w:t>p</w:t>
      </w:r>
      <w:r w:rsidR="008D0216" w:rsidRPr="6879758D">
        <w:rPr>
          <w:rFonts w:ascii="Times New Roman" w:hAnsi="Times New Roman" w:cs="Times New Roman"/>
        </w:rPr>
        <w:t>unkti</w:t>
      </w:r>
      <w:r w:rsidR="00000147" w:rsidRPr="00AE68EC">
        <w:rPr>
          <w:rFonts w:ascii="Times New Roman" w:hAnsi="Times New Roman" w:cs="Times New Roman"/>
        </w:rPr>
        <w:t xml:space="preserve"> 6 täiendatakse pärast tekstiosa „ette nähtud“ tekstiosaga „või“;</w:t>
      </w:r>
    </w:p>
    <w:p w14:paraId="3E657BA2" w14:textId="77777777" w:rsidR="006E3C74" w:rsidRDefault="006E3C74" w:rsidP="0021731C">
      <w:pPr>
        <w:spacing w:after="0" w:line="240" w:lineRule="auto"/>
        <w:jc w:val="both"/>
        <w:rPr>
          <w:rFonts w:ascii="Times New Roman" w:hAnsi="Times New Roman" w:cs="Times New Roman"/>
          <w:b/>
          <w:szCs w:val="24"/>
        </w:rPr>
      </w:pPr>
    </w:p>
    <w:p w14:paraId="5644C62C" w14:textId="53DBD326"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3</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paragrahvi 20 </w:t>
      </w:r>
      <w:r w:rsidR="00000147" w:rsidRPr="6879758D">
        <w:rPr>
          <w:rFonts w:ascii="Times New Roman" w:hAnsi="Times New Roman" w:cs="Times New Roman"/>
        </w:rPr>
        <w:t>täiendatakse p</w:t>
      </w:r>
      <w:r w:rsidR="008D0216" w:rsidRPr="6879758D">
        <w:rPr>
          <w:rFonts w:ascii="Times New Roman" w:hAnsi="Times New Roman" w:cs="Times New Roman"/>
        </w:rPr>
        <w:t>unktiga</w:t>
      </w:r>
      <w:r w:rsidR="00000147" w:rsidRPr="00AE68EC">
        <w:rPr>
          <w:rFonts w:ascii="Times New Roman" w:hAnsi="Times New Roman" w:cs="Times New Roman"/>
        </w:rPr>
        <w:t xml:space="preserve"> 7 järgmises sõnastuses:</w:t>
      </w:r>
    </w:p>
    <w:p w14:paraId="27737B66" w14:textId="33402CBA"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„7) ratifitseerimise vajadus tuleneb üldise </w:t>
      </w:r>
      <w:commentRangeStart w:id="98"/>
      <w:r w:rsidRPr="00FF7E72">
        <w:rPr>
          <w:rFonts w:ascii="Times New Roman" w:hAnsi="Times New Roman" w:cs="Times New Roman"/>
          <w:rPrChange w:id="99" w:author="Mari Koik" w:date="2023-12-01T13:01:00Z">
            <w:rPr>
              <w:rFonts w:ascii="Times New Roman" w:hAnsi="Times New Roman" w:cs="Times New Roman"/>
              <w:highlight w:val="yellow"/>
            </w:rPr>
          </w:rPrChange>
        </w:rPr>
        <w:t>seadusereservatsiooni</w:t>
      </w:r>
      <w:r w:rsidRPr="6879758D">
        <w:rPr>
          <w:rFonts w:ascii="Times New Roman" w:hAnsi="Times New Roman" w:cs="Times New Roman"/>
        </w:rPr>
        <w:t xml:space="preserve"> </w:t>
      </w:r>
      <w:commentRangeEnd w:id="98"/>
      <w:r w:rsidR="00FF7E72">
        <w:rPr>
          <w:rStyle w:val="Kommentaariviide"/>
        </w:rPr>
        <w:commentReference w:id="98"/>
      </w:r>
      <w:r w:rsidRPr="6879758D">
        <w:rPr>
          <w:rFonts w:ascii="Times New Roman" w:hAnsi="Times New Roman" w:cs="Times New Roman"/>
        </w:rPr>
        <w:t>põhimõttest.“;</w:t>
      </w:r>
    </w:p>
    <w:p w14:paraId="1451C3BC" w14:textId="77777777" w:rsidR="006E3C74" w:rsidRDefault="006E3C74" w:rsidP="0021731C">
      <w:pPr>
        <w:spacing w:after="0" w:line="240" w:lineRule="auto"/>
        <w:jc w:val="both"/>
        <w:rPr>
          <w:rFonts w:ascii="Times New Roman" w:hAnsi="Times New Roman" w:cs="Times New Roman"/>
          <w:b/>
          <w:szCs w:val="24"/>
        </w:rPr>
      </w:pPr>
    </w:p>
    <w:p w14:paraId="1FCEC84F" w14:textId="7300740F"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4</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w:t>
      </w:r>
      <w:r w:rsidR="007E0FB0">
        <w:rPr>
          <w:rFonts w:ascii="Times New Roman" w:hAnsi="Times New Roman" w:cs="Times New Roman"/>
        </w:rPr>
        <w:t>ke</w:t>
      </w:r>
      <w:r w:rsidR="00000147" w:rsidRPr="6879758D">
        <w:rPr>
          <w:rFonts w:ascii="Times New Roman" w:hAnsi="Times New Roman" w:cs="Times New Roman"/>
        </w:rPr>
        <w:t xml:space="preserve"> 1 </w:t>
      </w:r>
      <w:r w:rsidR="007E0FB0">
        <w:rPr>
          <w:rFonts w:ascii="Times New Roman" w:hAnsi="Times New Roman" w:cs="Times New Roman"/>
        </w:rPr>
        <w:t xml:space="preserve">teist lauset </w:t>
      </w:r>
      <w:r w:rsidR="00000147" w:rsidRPr="6879758D">
        <w:rPr>
          <w:rFonts w:ascii="Times New Roman" w:hAnsi="Times New Roman" w:cs="Times New Roman"/>
        </w:rPr>
        <w:t>täiendatakse pärast tekstiosa „jõustatakse allakirjutamisega,“ tekstiosaga „ratifitseerimiskirjaga, heakskiitmiskirjaga, ühinemiskirjaga, jõustumisnoodiga, muu“;</w:t>
      </w:r>
    </w:p>
    <w:p w14:paraId="5AE73D57" w14:textId="77777777" w:rsidR="006E3C74" w:rsidRDefault="006E3C74" w:rsidP="0021731C">
      <w:pPr>
        <w:spacing w:after="0" w:line="240" w:lineRule="auto"/>
        <w:jc w:val="both"/>
        <w:rPr>
          <w:rFonts w:ascii="Times New Roman" w:hAnsi="Times New Roman" w:cs="Times New Roman"/>
          <w:b/>
          <w:szCs w:val="24"/>
        </w:rPr>
      </w:pPr>
    </w:p>
    <w:p w14:paraId="742906BF" w14:textId="737160CD"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lastRenderedPageBreak/>
        <w:t>3</w:t>
      </w:r>
      <w:r w:rsidR="00AE68EC">
        <w:rPr>
          <w:rFonts w:ascii="Times New Roman" w:hAnsi="Times New Roman" w:cs="Times New Roman"/>
          <w:b/>
        </w:rPr>
        <w:t>5</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lõige</w:t>
      </w:r>
      <w:r w:rsidR="00000147" w:rsidRPr="6879758D">
        <w:rPr>
          <w:rFonts w:ascii="Times New Roman" w:hAnsi="Times New Roman" w:cs="Times New Roman"/>
        </w:rPr>
        <w:t xml:space="preserve"> 2 tunnistatakse kehtetuks;</w:t>
      </w:r>
    </w:p>
    <w:p w14:paraId="64F4CCEA" w14:textId="77777777" w:rsidR="006E3C74" w:rsidRDefault="006E3C74" w:rsidP="0021731C">
      <w:pPr>
        <w:spacing w:after="0" w:line="240" w:lineRule="auto"/>
        <w:jc w:val="both"/>
        <w:rPr>
          <w:rFonts w:ascii="Times New Roman" w:hAnsi="Times New Roman" w:cs="Times New Roman"/>
          <w:b/>
          <w:szCs w:val="24"/>
        </w:rPr>
      </w:pPr>
    </w:p>
    <w:p w14:paraId="1E660CD8" w14:textId="5F9B9454"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6</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lõiget</w:t>
      </w:r>
      <w:r w:rsidR="00000147" w:rsidRPr="6879758D">
        <w:rPr>
          <w:rFonts w:ascii="Times New Roman" w:hAnsi="Times New Roman" w:cs="Times New Roman"/>
        </w:rPr>
        <w:t xml:space="preserve"> 3 täiendatakse pärast tekstiosa „Vabariigi President“ tekstiosaga „, kui leping näeb ette ratifitseerimis-, ühinemis- või heakskiitmis</w:t>
      </w:r>
      <w:r w:rsidR="00000147" w:rsidRPr="00AE68EC">
        <w:rPr>
          <w:rFonts w:ascii="Times New Roman" w:hAnsi="Times New Roman" w:cs="Times New Roman"/>
        </w:rPr>
        <w:t xml:space="preserve">kirja esitamise </w:t>
      </w:r>
      <w:proofErr w:type="spellStart"/>
      <w:r w:rsidR="00000147" w:rsidRPr="00AE68EC">
        <w:rPr>
          <w:rFonts w:ascii="Times New Roman" w:hAnsi="Times New Roman" w:cs="Times New Roman"/>
        </w:rPr>
        <w:t>hoiulevõtjale</w:t>
      </w:r>
      <w:proofErr w:type="spellEnd"/>
      <w:r w:rsidR="00000147" w:rsidRPr="00AE68EC">
        <w:rPr>
          <w:rFonts w:ascii="Times New Roman" w:hAnsi="Times New Roman" w:cs="Times New Roman"/>
        </w:rPr>
        <w:t xml:space="preserve"> või teisele lepingupoolele“;</w:t>
      </w:r>
    </w:p>
    <w:p w14:paraId="4C077A28" w14:textId="77777777" w:rsidR="006E3C74" w:rsidRDefault="006E3C74" w:rsidP="0021731C">
      <w:pPr>
        <w:spacing w:after="0" w:line="240" w:lineRule="auto"/>
        <w:jc w:val="both"/>
        <w:rPr>
          <w:rFonts w:ascii="Times New Roman" w:hAnsi="Times New Roman" w:cs="Times New Roman"/>
          <w:b/>
          <w:szCs w:val="24"/>
        </w:rPr>
      </w:pPr>
    </w:p>
    <w:p w14:paraId="55E63981" w14:textId="6E963E18"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7</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lõige</w:t>
      </w:r>
      <w:r w:rsidR="00000147" w:rsidRPr="6879758D">
        <w:rPr>
          <w:rFonts w:ascii="Times New Roman" w:hAnsi="Times New Roman" w:cs="Times New Roman"/>
        </w:rPr>
        <w:t xml:space="preserve"> 4 muudetakse ja sõnastatakse järgmiselt:</w:t>
      </w:r>
    </w:p>
    <w:p w14:paraId="7C38F60E" w14:textId="14D907E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„(4) </w:t>
      </w:r>
      <w:r w:rsidR="007E0FB0">
        <w:rPr>
          <w:rFonts w:ascii="Times New Roman" w:hAnsi="Times New Roman" w:cs="Times New Roman"/>
        </w:rPr>
        <w:t>Käesoleva paragrahvi l</w:t>
      </w:r>
      <w:r w:rsidRPr="6879758D">
        <w:rPr>
          <w:rFonts w:ascii="Times New Roman" w:hAnsi="Times New Roman" w:cs="Times New Roman"/>
        </w:rPr>
        <w:t xml:space="preserve">õikes 3 nimetamata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lepingukirjale kirjutab alla peaminister või valdkonna eest vastutav minister.“;</w:t>
      </w:r>
    </w:p>
    <w:p w14:paraId="30448261" w14:textId="5DB2FF1D" w:rsidR="006E3C74" w:rsidRDefault="006E3C74" w:rsidP="0021731C">
      <w:pPr>
        <w:spacing w:after="0" w:line="240" w:lineRule="auto"/>
        <w:jc w:val="both"/>
        <w:rPr>
          <w:rFonts w:ascii="Times New Roman" w:hAnsi="Times New Roman" w:cs="Times New Roman"/>
          <w:b/>
          <w:szCs w:val="24"/>
        </w:rPr>
      </w:pPr>
    </w:p>
    <w:p w14:paraId="4F4A907D" w14:textId="65119D1B"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8</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22 lõiget</w:t>
      </w:r>
      <w:r w:rsidR="00000147" w:rsidRPr="6879758D">
        <w:rPr>
          <w:rFonts w:ascii="Times New Roman" w:hAnsi="Times New Roman" w:cs="Times New Roman"/>
        </w:rPr>
        <w:t xml:space="preserve"> 1 täiendatakse pärast tekstiosa „</w:t>
      </w:r>
      <w:proofErr w:type="spellStart"/>
      <w:r w:rsidR="00000147" w:rsidRPr="6879758D">
        <w:rPr>
          <w:rFonts w:ascii="Times New Roman" w:hAnsi="Times New Roman" w:cs="Times New Roman"/>
        </w:rPr>
        <w:t>välislepingut</w:t>
      </w:r>
      <w:proofErr w:type="spellEnd"/>
      <w:r w:rsidR="00000147" w:rsidRPr="6879758D">
        <w:rPr>
          <w:rFonts w:ascii="Times New Roman" w:hAnsi="Times New Roman" w:cs="Times New Roman"/>
        </w:rPr>
        <w:t xml:space="preserve"> sõlmides“ tekstiosaga „või hiljem“;</w:t>
      </w:r>
    </w:p>
    <w:p w14:paraId="7A95EFA9" w14:textId="77777777" w:rsidR="006E3C74" w:rsidRDefault="006E3C74" w:rsidP="0021731C">
      <w:pPr>
        <w:spacing w:after="0" w:line="240" w:lineRule="auto"/>
        <w:jc w:val="both"/>
        <w:rPr>
          <w:rFonts w:ascii="Times New Roman" w:hAnsi="Times New Roman" w:cs="Times New Roman"/>
          <w:b/>
          <w:szCs w:val="24"/>
        </w:rPr>
      </w:pPr>
    </w:p>
    <w:p w14:paraId="651827F2" w14:textId="529B4F46" w:rsidR="00884C89" w:rsidRPr="004B52F9" w:rsidRDefault="00E579D2" w:rsidP="00643505">
      <w:pPr>
        <w:spacing w:after="0" w:line="240" w:lineRule="auto"/>
        <w:jc w:val="both"/>
        <w:rPr>
          <w:rFonts w:ascii="Times New Roman" w:hAnsi="Times New Roman" w:cs="Times New Roman"/>
          <w:szCs w:val="24"/>
        </w:rPr>
      </w:pPr>
      <w:r w:rsidRPr="00AE68EC">
        <w:rPr>
          <w:rFonts w:ascii="Times New Roman" w:hAnsi="Times New Roman" w:cs="Times New Roman"/>
          <w:b/>
        </w:rPr>
        <w:t>3</w:t>
      </w:r>
      <w:r w:rsidR="00AE68EC">
        <w:rPr>
          <w:rFonts w:ascii="Times New Roman" w:hAnsi="Times New Roman" w:cs="Times New Roman"/>
          <w:b/>
        </w:rPr>
        <w:t>9</w:t>
      </w:r>
      <w:r w:rsidR="00000147" w:rsidRPr="00AE68EC">
        <w:rPr>
          <w:rFonts w:ascii="Times New Roman" w:hAnsi="Times New Roman" w:cs="Times New Roman"/>
          <w:b/>
        </w:rPr>
        <w:t xml:space="preserve">) </w:t>
      </w:r>
      <w:r w:rsidR="008D0216" w:rsidRPr="004B52F9">
        <w:rPr>
          <w:rFonts w:ascii="Times New Roman" w:hAnsi="Times New Roman" w:cs="Times New Roman"/>
          <w:szCs w:val="24"/>
        </w:rPr>
        <w:t>paragrahvi 22 täiendatakse lõi</w:t>
      </w:r>
      <w:r w:rsidR="00B329DA" w:rsidRPr="004B52F9">
        <w:rPr>
          <w:rFonts w:ascii="Times New Roman" w:hAnsi="Times New Roman" w:cs="Times New Roman"/>
          <w:szCs w:val="24"/>
        </w:rPr>
        <w:t>getega</w:t>
      </w:r>
      <w:r w:rsidR="00000147" w:rsidRPr="004B52F9">
        <w:rPr>
          <w:rFonts w:ascii="Times New Roman" w:hAnsi="Times New Roman" w:cs="Times New Roman"/>
          <w:szCs w:val="24"/>
        </w:rPr>
        <w:t xml:space="preserve"> 4</w:t>
      </w:r>
      <w:r w:rsidR="008D56EB">
        <w:rPr>
          <w:rFonts w:ascii="Times New Roman" w:hAnsi="Times New Roman" w:cs="Times New Roman"/>
          <w:szCs w:val="24"/>
          <w:vertAlign w:val="superscript"/>
        </w:rPr>
        <w:t>1</w:t>
      </w:r>
      <w:r w:rsidR="00000147" w:rsidRPr="004B52F9">
        <w:rPr>
          <w:rFonts w:ascii="Times New Roman" w:hAnsi="Times New Roman" w:cs="Times New Roman"/>
          <w:szCs w:val="24"/>
        </w:rPr>
        <w:t xml:space="preserve"> </w:t>
      </w:r>
      <w:r w:rsidR="00453E9B" w:rsidRPr="004B52F9">
        <w:rPr>
          <w:rFonts w:ascii="Times New Roman" w:hAnsi="Times New Roman" w:cs="Times New Roman"/>
          <w:szCs w:val="24"/>
        </w:rPr>
        <w:t>ja 4</w:t>
      </w:r>
      <w:r w:rsidR="008D56EB">
        <w:rPr>
          <w:rFonts w:ascii="Times New Roman" w:hAnsi="Times New Roman" w:cs="Times New Roman"/>
          <w:szCs w:val="24"/>
          <w:vertAlign w:val="superscript"/>
        </w:rPr>
        <w:t>2</w:t>
      </w:r>
      <w:r w:rsidR="00453E9B" w:rsidRPr="004B52F9">
        <w:rPr>
          <w:rFonts w:ascii="Times New Roman" w:hAnsi="Times New Roman" w:cs="Times New Roman"/>
          <w:szCs w:val="24"/>
        </w:rPr>
        <w:t xml:space="preserve"> </w:t>
      </w:r>
      <w:r w:rsidR="00000147" w:rsidRPr="004B52F9">
        <w:rPr>
          <w:rFonts w:ascii="Times New Roman" w:hAnsi="Times New Roman" w:cs="Times New Roman"/>
          <w:szCs w:val="24"/>
        </w:rPr>
        <w:t>järgmises sõnastuses:</w:t>
      </w:r>
    </w:p>
    <w:p w14:paraId="6AC14B00" w14:textId="19E7D7BE" w:rsidR="00884C89" w:rsidRPr="004B52F9" w:rsidRDefault="00000147" w:rsidP="00643505">
      <w:pPr>
        <w:spacing w:after="0" w:line="240" w:lineRule="auto"/>
        <w:jc w:val="both"/>
        <w:rPr>
          <w:rFonts w:ascii="Times New Roman" w:hAnsi="Times New Roman" w:cs="Times New Roman"/>
          <w:szCs w:val="24"/>
        </w:rPr>
      </w:pPr>
      <w:r w:rsidRPr="004B52F9">
        <w:rPr>
          <w:rFonts w:ascii="Times New Roman" w:hAnsi="Times New Roman" w:cs="Times New Roman"/>
          <w:szCs w:val="24"/>
        </w:rPr>
        <w:t>„(4</w:t>
      </w:r>
      <w:r w:rsidR="008D56EB">
        <w:rPr>
          <w:rFonts w:ascii="Times New Roman" w:hAnsi="Times New Roman" w:cs="Times New Roman"/>
          <w:szCs w:val="24"/>
          <w:vertAlign w:val="superscript"/>
        </w:rPr>
        <w:t>1</w:t>
      </w:r>
      <w:r w:rsidRPr="004B52F9">
        <w:rPr>
          <w:rFonts w:ascii="Times New Roman" w:hAnsi="Times New Roman" w:cs="Times New Roman"/>
          <w:szCs w:val="24"/>
        </w:rPr>
        <w:t xml:space="preserve">) </w:t>
      </w:r>
      <w:proofErr w:type="spellStart"/>
      <w:r w:rsidRPr="004B52F9">
        <w:rPr>
          <w:rFonts w:ascii="Times New Roman" w:hAnsi="Times New Roman" w:cs="Times New Roman"/>
          <w:szCs w:val="24"/>
        </w:rPr>
        <w:t>Välislepingut</w:t>
      </w:r>
      <w:proofErr w:type="spellEnd"/>
      <w:r w:rsidRPr="004B52F9">
        <w:rPr>
          <w:rFonts w:ascii="Times New Roman" w:hAnsi="Times New Roman" w:cs="Times New Roman"/>
          <w:szCs w:val="24"/>
        </w:rPr>
        <w:t xml:space="preserve"> sõlmiv asutus võib volitada reservatsiooni või deklaratsiooni tegema, muutma ja </w:t>
      </w:r>
      <w:commentRangeStart w:id="100"/>
      <w:r w:rsidRPr="004B52F9">
        <w:rPr>
          <w:rFonts w:ascii="Times New Roman" w:hAnsi="Times New Roman" w:cs="Times New Roman"/>
          <w:szCs w:val="24"/>
        </w:rPr>
        <w:t>tagasi võtma Vabariigi Valitsust või valdkonna eest vastutavat ministrit</w:t>
      </w:r>
      <w:commentRangeEnd w:id="100"/>
      <w:r w:rsidR="00AC4FF5">
        <w:rPr>
          <w:rStyle w:val="Kommentaariviide"/>
        </w:rPr>
        <w:commentReference w:id="100"/>
      </w:r>
      <w:r w:rsidRPr="004B52F9">
        <w:rPr>
          <w:rFonts w:ascii="Times New Roman" w:hAnsi="Times New Roman" w:cs="Times New Roman"/>
          <w:szCs w:val="24"/>
        </w:rPr>
        <w:t>.</w:t>
      </w:r>
    </w:p>
    <w:p w14:paraId="04EAE356" w14:textId="6534C95E" w:rsidR="00E660C5" w:rsidRPr="004B52F9" w:rsidRDefault="00E660C5" w:rsidP="00643505">
      <w:pPr>
        <w:spacing w:after="0" w:line="240" w:lineRule="auto"/>
        <w:jc w:val="both"/>
        <w:rPr>
          <w:rFonts w:ascii="Times New Roman" w:hAnsi="Times New Roman" w:cs="Times New Roman"/>
          <w:color w:val="222222"/>
          <w:szCs w:val="24"/>
        </w:rPr>
      </w:pPr>
    </w:p>
    <w:p w14:paraId="62F3DFC0" w14:textId="6E0886B4" w:rsidR="00E660C5" w:rsidRPr="004B52F9" w:rsidRDefault="00E660C5" w:rsidP="00643505">
      <w:pPr>
        <w:spacing w:after="0" w:line="240" w:lineRule="auto"/>
        <w:jc w:val="both"/>
        <w:rPr>
          <w:rFonts w:ascii="Times New Roman" w:hAnsi="Times New Roman" w:cs="Times New Roman"/>
          <w:color w:val="222222"/>
          <w:szCs w:val="24"/>
        </w:rPr>
      </w:pPr>
      <w:r w:rsidRPr="004B52F9">
        <w:rPr>
          <w:rFonts w:ascii="Times New Roman" w:hAnsi="Times New Roman" w:cs="Times New Roman"/>
          <w:szCs w:val="24"/>
        </w:rPr>
        <w:t>(4</w:t>
      </w:r>
      <w:r w:rsidR="008D56EB">
        <w:rPr>
          <w:rFonts w:ascii="Times New Roman" w:hAnsi="Times New Roman" w:cs="Times New Roman"/>
          <w:szCs w:val="24"/>
          <w:vertAlign w:val="superscript"/>
        </w:rPr>
        <w:t>2</w:t>
      </w:r>
      <w:r w:rsidRPr="004B52F9">
        <w:rPr>
          <w:rFonts w:ascii="Times New Roman" w:hAnsi="Times New Roman" w:cs="Times New Roman"/>
          <w:szCs w:val="24"/>
        </w:rPr>
        <w:t xml:space="preserve">) </w:t>
      </w:r>
      <w:r w:rsidR="0040303D" w:rsidRPr="004B52F9">
        <w:rPr>
          <w:rFonts w:ascii="Times New Roman" w:hAnsi="Times New Roman" w:cs="Times New Roman"/>
          <w:color w:val="222222"/>
          <w:szCs w:val="24"/>
          <w:shd w:val="clear" w:color="auto" w:fill="FFFFFF"/>
        </w:rPr>
        <w:t xml:space="preserve">Kui sõlmitud </w:t>
      </w:r>
      <w:proofErr w:type="spellStart"/>
      <w:r w:rsidR="0040303D" w:rsidRPr="004B52F9">
        <w:rPr>
          <w:rFonts w:ascii="Times New Roman" w:hAnsi="Times New Roman" w:cs="Times New Roman"/>
          <w:color w:val="222222"/>
          <w:szCs w:val="24"/>
          <w:shd w:val="clear" w:color="auto" w:fill="FFFFFF"/>
        </w:rPr>
        <w:t>välislepingu</w:t>
      </w:r>
      <w:proofErr w:type="spellEnd"/>
      <w:r w:rsidR="0040303D" w:rsidRPr="004B52F9">
        <w:rPr>
          <w:rFonts w:ascii="Times New Roman" w:hAnsi="Times New Roman" w:cs="Times New Roman"/>
          <w:color w:val="222222"/>
          <w:szCs w:val="24"/>
          <w:shd w:val="clear" w:color="auto" w:fill="FFFFFF"/>
        </w:rPr>
        <w:t xml:space="preserve"> juurde on vaja teha reservatsioon või deklaratsioon või sõlmimisel tehtud reservatsiooni või deklaratsiooni on vaja uuendada või muuta tulenevalt Euroopa Liidu õigusest, vormistab deklaratsiooni Välisministeerium lepingu sõlmimist juhtinud ministeeriumi ettepanekul.</w:t>
      </w:r>
      <w:r w:rsidRPr="004B52F9">
        <w:rPr>
          <w:rFonts w:ascii="Times New Roman" w:hAnsi="Times New Roman" w:cs="Times New Roman"/>
          <w:color w:val="222222"/>
          <w:szCs w:val="24"/>
          <w:shd w:val="clear" w:color="auto" w:fill="FFFFFF"/>
        </w:rPr>
        <w:t>“</w:t>
      </w:r>
      <w:r w:rsidR="00B329DA" w:rsidRPr="004B52F9">
        <w:rPr>
          <w:rFonts w:ascii="Times New Roman" w:hAnsi="Times New Roman" w:cs="Times New Roman"/>
          <w:color w:val="222222"/>
          <w:szCs w:val="24"/>
          <w:shd w:val="clear" w:color="auto" w:fill="FFFFFF"/>
        </w:rPr>
        <w:t>;</w:t>
      </w:r>
    </w:p>
    <w:p w14:paraId="146721E9" w14:textId="77777777" w:rsidR="006E3C74" w:rsidRPr="004B52F9" w:rsidRDefault="006E3C74" w:rsidP="0021731C">
      <w:pPr>
        <w:spacing w:after="0" w:line="240" w:lineRule="auto"/>
        <w:jc w:val="both"/>
        <w:rPr>
          <w:rFonts w:ascii="Times New Roman" w:hAnsi="Times New Roman" w:cs="Times New Roman"/>
          <w:b/>
          <w:szCs w:val="24"/>
        </w:rPr>
      </w:pPr>
    </w:p>
    <w:p w14:paraId="538C9221" w14:textId="6CE89479" w:rsidR="00884C89" w:rsidRPr="00643505" w:rsidRDefault="000F5D74" w:rsidP="00643505">
      <w:pPr>
        <w:spacing w:after="0" w:line="240" w:lineRule="auto"/>
        <w:jc w:val="both"/>
        <w:rPr>
          <w:rFonts w:ascii="Times New Roman" w:hAnsi="Times New Roman" w:cs="Times New Roman"/>
        </w:rPr>
      </w:pPr>
      <w:r w:rsidRPr="3F5C7560">
        <w:rPr>
          <w:rFonts w:ascii="Times New Roman" w:hAnsi="Times New Roman" w:cs="Times New Roman"/>
          <w:b/>
          <w:bCs/>
        </w:rPr>
        <w:t>4</w:t>
      </w:r>
      <w:r w:rsidR="00B329DA">
        <w:rPr>
          <w:rFonts w:ascii="Times New Roman" w:hAnsi="Times New Roman" w:cs="Times New Roman"/>
          <w:b/>
          <w:bCs/>
        </w:rPr>
        <w:t>0</w:t>
      </w:r>
      <w:r w:rsidR="00000147" w:rsidRPr="3F5C7560">
        <w:rPr>
          <w:rFonts w:ascii="Times New Roman" w:hAnsi="Times New Roman" w:cs="Times New Roman"/>
          <w:b/>
          <w:bCs/>
        </w:rPr>
        <w:t xml:space="preserve">) </w:t>
      </w:r>
      <w:r w:rsidR="008D0216" w:rsidRPr="090C0567">
        <w:rPr>
          <w:rFonts w:ascii="Times New Roman" w:hAnsi="Times New Roman" w:cs="Times New Roman"/>
        </w:rPr>
        <w:t>paragrahvi 22 lõige</w:t>
      </w:r>
      <w:r w:rsidR="00000147" w:rsidRPr="090C0567">
        <w:rPr>
          <w:rFonts w:ascii="Times New Roman" w:hAnsi="Times New Roman" w:cs="Times New Roman"/>
        </w:rPr>
        <w:t xml:space="preserve"> 5 muudetakse ja sõnastatakse järgmiselt:</w:t>
      </w:r>
    </w:p>
    <w:p w14:paraId="52CED574" w14:textId="26F689A8"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„(5) Kui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osaline on teinud lepingu mõtte ja eesmärgiga vastuolus oleva reservatsiooni või deklaratsiooni, </w:t>
      </w:r>
      <w:ins w:id="101" w:author="Mari Koik" w:date="2023-11-30T18:44:00Z">
        <w:r w:rsidR="00886FB6">
          <w:rPr>
            <w:rFonts w:ascii="Times New Roman" w:hAnsi="Times New Roman" w:cs="Times New Roman"/>
          </w:rPr>
          <w:t>esita</w:t>
        </w:r>
      </w:ins>
      <w:del w:id="102" w:author="Mari Koik" w:date="2023-11-30T18:44:00Z">
        <w:r w:rsidRPr="6879758D" w:rsidDel="00886FB6">
          <w:rPr>
            <w:rFonts w:ascii="Times New Roman" w:hAnsi="Times New Roman" w:cs="Times New Roman"/>
          </w:rPr>
          <w:delText>tee</w:delText>
        </w:r>
      </w:del>
      <w:r w:rsidRPr="6879758D">
        <w:rPr>
          <w:rFonts w:ascii="Times New Roman" w:hAnsi="Times New Roman" w:cs="Times New Roman"/>
        </w:rPr>
        <w:t xml:space="preserve">b Välisministeerium, </w:t>
      </w:r>
      <w:r w:rsidR="00902648" w:rsidRPr="6879758D">
        <w:rPr>
          <w:rFonts w:ascii="Times New Roman" w:hAnsi="Times New Roman" w:cs="Times New Roman"/>
        </w:rPr>
        <w:t xml:space="preserve">konsulteerides </w:t>
      </w:r>
      <w:commentRangeStart w:id="103"/>
      <w:r w:rsidRPr="6879758D">
        <w:rPr>
          <w:rFonts w:ascii="Times New Roman" w:hAnsi="Times New Roman" w:cs="Times New Roman"/>
        </w:rPr>
        <w:t>vajaduse</w:t>
      </w:r>
      <w:r w:rsidR="00902648" w:rsidRPr="6879758D">
        <w:rPr>
          <w:rFonts w:ascii="Times New Roman" w:hAnsi="Times New Roman" w:cs="Times New Roman"/>
        </w:rPr>
        <w:t xml:space="preserve"> korral</w:t>
      </w:r>
      <w:r w:rsidRPr="6879758D">
        <w:rPr>
          <w:rFonts w:ascii="Times New Roman" w:hAnsi="Times New Roman" w:cs="Times New Roman"/>
        </w:rPr>
        <w:t xml:space="preserve"> </w:t>
      </w:r>
      <w:commentRangeEnd w:id="103"/>
      <w:r w:rsidR="00AC4FF5">
        <w:rPr>
          <w:rStyle w:val="Kommentaariviide"/>
        </w:rPr>
        <w:commentReference w:id="103"/>
      </w:r>
      <w:r w:rsidRPr="6879758D">
        <w:rPr>
          <w:rFonts w:ascii="Times New Roman" w:hAnsi="Times New Roman" w:cs="Times New Roman"/>
        </w:rPr>
        <w:t>asjassepuutuva ministeeriumiga, reservatsiooni või deklaratsiooni kohta vastuväite.“;</w:t>
      </w:r>
    </w:p>
    <w:p w14:paraId="63DF9855" w14:textId="77777777" w:rsidR="006E3C74" w:rsidRDefault="006E3C74" w:rsidP="0021731C">
      <w:pPr>
        <w:spacing w:after="0" w:line="240" w:lineRule="auto"/>
        <w:jc w:val="both"/>
        <w:rPr>
          <w:rFonts w:ascii="Times New Roman" w:hAnsi="Times New Roman" w:cs="Times New Roman"/>
          <w:b/>
          <w:szCs w:val="24"/>
        </w:rPr>
      </w:pPr>
    </w:p>
    <w:p w14:paraId="13E3E2E0" w14:textId="3194CD0F" w:rsidR="00884C89" w:rsidRPr="00643505" w:rsidRDefault="00E579D2" w:rsidP="00643505">
      <w:pPr>
        <w:spacing w:after="0" w:line="240" w:lineRule="auto"/>
        <w:jc w:val="both"/>
        <w:rPr>
          <w:rFonts w:ascii="Times New Roman" w:hAnsi="Times New Roman" w:cs="Times New Roman"/>
        </w:rPr>
      </w:pPr>
      <w:r w:rsidRPr="00202C04">
        <w:rPr>
          <w:rFonts w:ascii="Times New Roman" w:hAnsi="Times New Roman" w:cs="Times New Roman"/>
          <w:b/>
          <w:bCs/>
        </w:rPr>
        <w:t>4</w:t>
      </w:r>
      <w:r w:rsidR="00B329DA" w:rsidRPr="00643505">
        <w:rPr>
          <w:rFonts w:ascii="Times New Roman" w:hAnsi="Times New Roman" w:cs="Times New Roman"/>
          <w:b/>
          <w:bCs/>
        </w:rPr>
        <w:t>1</w:t>
      </w:r>
      <w:r w:rsidR="00000147" w:rsidRPr="00202C04">
        <w:rPr>
          <w:rFonts w:ascii="Times New Roman" w:hAnsi="Times New Roman" w:cs="Times New Roman"/>
          <w:b/>
          <w:bCs/>
        </w:rPr>
        <w:t>)</w:t>
      </w:r>
      <w:r w:rsidR="00000147" w:rsidRPr="00453E9B">
        <w:rPr>
          <w:rFonts w:ascii="Times New Roman" w:hAnsi="Times New Roman" w:cs="Times New Roman"/>
          <w:b/>
        </w:rPr>
        <w:t xml:space="preserve"> </w:t>
      </w:r>
      <w:r w:rsidR="008D0216" w:rsidRPr="00453E9B">
        <w:rPr>
          <w:rFonts w:ascii="Times New Roman" w:hAnsi="Times New Roman" w:cs="Times New Roman"/>
        </w:rPr>
        <w:t>paragrahvi</w:t>
      </w:r>
      <w:r w:rsidR="008D0216" w:rsidRPr="6879758D">
        <w:rPr>
          <w:rFonts w:ascii="Times New Roman" w:hAnsi="Times New Roman" w:cs="Times New Roman"/>
        </w:rPr>
        <w:t xml:space="preserve"> 23 lõige</w:t>
      </w:r>
      <w:r w:rsidR="00000147" w:rsidRPr="6879758D">
        <w:rPr>
          <w:rFonts w:ascii="Times New Roman" w:hAnsi="Times New Roman" w:cs="Times New Roman"/>
        </w:rPr>
        <w:t xml:space="preserve"> 3 muudetakse ja sõnastatakse järgmiselt:</w:t>
      </w:r>
    </w:p>
    <w:p w14:paraId="288377BB" w14:textId="0C706BFA"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peatamise või peatamise lõpetamise otsustab Vabariigi Valitsus, kui </w:t>
      </w:r>
      <w:proofErr w:type="spellStart"/>
      <w:r w:rsidRPr="6879758D">
        <w:rPr>
          <w:rFonts w:ascii="Times New Roman" w:hAnsi="Times New Roman" w:cs="Times New Roman"/>
        </w:rPr>
        <w:t>välisleping</w:t>
      </w:r>
      <w:ins w:id="104" w:author="Mari Koik" w:date="2023-12-01T13:10:00Z">
        <w:r w:rsidR="00A04329">
          <w:rPr>
            <w:rFonts w:ascii="Times New Roman" w:hAnsi="Times New Roman" w:cs="Times New Roman"/>
          </w:rPr>
          <w:t>u</w:t>
        </w:r>
      </w:ins>
      <w:ins w:id="105" w:author="Mari Koik" w:date="2023-12-01T13:11:00Z">
        <w:r w:rsidR="00A04329">
          <w:rPr>
            <w:rFonts w:ascii="Times New Roman" w:hAnsi="Times New Roman" w:cs="Times New Roman"/>
          </w:rPr>
          <w:t>s</w:t>
        </w:r>
      </w:ins>
      <w:proofErr w:type="spellEnd"/>
      <w:r w:rsidRPr="6879758D">
        <w:rPr>
          <w:rFonts w:ascii="Times New Roman" w:hAnsi="Times New Roman" w:cs="Times New Roman"/>
        </w:rPr>
        <w:t xml:space="preserve"> või </w:t>
      </w:r>
      <w:commentRangeStart w:id="106"/>
      <w:r w:rsidRPr="6879758D">
        <w:rPr>
          <w:rFonts w:ascii="Times New Roman" w:hAnsi="Times New Roman" w:cs="Times New Roman"/>
        </w:rPr>
        <w:t>õigusakt</w:t>
      </w:r>
      <w:ins w:id="107" w:author="Mari Koik" w:date="2023-12-01T13:11:00Z">
        <w:r w:rsidR="00A04329">
          <w:rPr>
            <w:rFonts w:ascii="Times New Roman" w:hAnsi="Times New Roman" w:cs="Times New Roman"/>
          </w:rPr>
          <w:t>is</w:t>
        </w:r>
      </w:ins>
      <w:commentRangeEnd w:id="106"/>
      <w:r w:rsidR="00AC4FF5">
        <w:rPr>
          <w:rStyle w:val="Kommentaariviide"/>
        </w:rPr>
        <w:commentReference w:id="106"/>
      </w:r>
      <w:r w:rsidRPr="6879758D">
        <w:rPr>
          <w:rFonts w:ascii="Times New Roman" w:hAnsi="Times New Roman" w:cs="Times New Roman"/>
        </w:rPr>
        <w:t xml:space="preserve"> ei </w:t>
      </w:r>
      <w:ins w:id="108" w:author="Mari Koik" w:date="2023-12-01T13:11:00Z">
        <w:r w:rsidR="00A04329">
          <w:rPr>
            <w:rFonts w:ascii="Times New Roman" w:hAnsi="Times New Roman" w:cs="Times New Roman"/>
          </w:rPr>
          <w:t xml:space="preserve">ole </w:t>
        </w:r>
      </w:ins>
      <w:del w:id="109" w:author="Mari Koik" w:date="2023-12-01T13:11:00Z">
        <w:r w:rsidRPr="6879758D" w:rsidDel="00A04329">
          <w:rPr>
            <w:rFonts w:ascii="Times New Roman" w:hAnsi="Times New Roman" w:cs="Times New Roman"/>
          </w:rPr>
          <w:delText xml:space="preserve">näe </w:delText>
        </w:r>
      </w:del>
      <w:r w:rsidRPr="6879758D">
        <w:rPr>
          <w:rFonts w:ascii="Times New Roman" w:hAnsi="Times New Roman" w:cs="Times New Roman"/>
        </w:rPr>
        <w:t>ette</w:t>
      </w:r>
      <w:ins w:id="110" w:author="Mari Koik" w:date="2023-12-01T13:11:00Z">
        <w:r w:rsidR="00A04329">
          <w:rPr>
            <w:rFonts w:ascii="Times New Roman" w:hAnsi="Times New Roman" w:cs="Times New Roman"/>
          </w:rPr>
          <w:t xml:space="preserve"> nähtud</w:t>
        </w:r>
      </w:ins>
      <w:r w:rsidRPr="6879758D">
        <w:rPr>
          <w:rFonts w:ascii="Times New Roman" w:hAnsi="Times New Roman" w:cs="Times New Roman"/>
        </w:rPr>
        <w:t xml:space="preserve"> teisiti, ning Välisministeerium teatab sellest teisele lepingupoolele või </w:t>
      </w:r>
      <w:proofErr w:type="spellStart"/>
      <w:r w:rsidRPr="6879758D">
        <w:rPr>
          <w:rFonts w:ascii="Times New Roman" w:hAnsi="Times New Roman" w:cs="Times New Roman"/>
        </w:rPr>
        <w:t>hoiulevõtjale</w:t>
      </w:r>
      <w:proofErr w:type="spellEnd"/>
      <w:r w:rsidRPr="6879758D">
        <w:rPr>
          <w:rFonts w:ascii="Times New Roman" w:hAnsi="Times New Roman" w:cs="Times New Roman"/>
        </w:rPr>
        <w:t>.“;</w:t>
      </w:r>
    </w:p>
    <w:p w14:paraId="5694F7EE" w14:textId="77777777" w:rsidR="006E3C74" w:rsidRDefault="006E3C74" w:rsidP="0021731C">
      <w:pPr>
        <w:spacing w:after="0" w:line="240" w:lineRule="auto"/>
        <w:jc w:val="both"/>
        <w:rPr>
          <w:rFonts w:ascii="Times New Roman" w:hAnsi="Times New Roman" w:cs="Times New Roman"/>
          <w:b/>
          <w:szCs w:val="24"/>
        </w:rPr>
      </w:pPr>
    </w:p>
    <w:p w14:paraId="2BF84BBD" w14:textId="43AE6D2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2</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24 lõike</w:t>
      </w:r>
      <w:r w:rsidR="00000147" w:rsidRPr="6879758D">
        <w:rPr>
          <w:rFonts w:ascii="Times New Roman" w:hAnsi="Times New Roman" w:cs="Times New Roman"/>
        </w:rPr>
        <w:t xml:space="preserve"> 1 p</w:t>
      </w:r>
      <w:r w:rsidR="008D0216" w:rsidRPr="6879758D">
        <w:rPr>
          <w:rFonts w:ascii="Times New Roman" w:hAnsi="Times New Roman" w:cs="Times New Roman"/>
        </w:rPr>
        <w:t>unktis</w:t>
      </w:r>
      <w:del w:id="111" w:author="Iivika Sale" w:date="2023-12-04T11:54:00Z">
        <w:r w:rsidR="008D0216" w:rsidRPr="6879758D" w:rsidDel="00772644">
          <w:rPr>
            <w:rFonts w:ascii="Times New Roman" w:hAnsi="Times New Roman" w:cs="Times New Roman"/>
          </w:rPr>
          <w:delText>t</w:delText>
        </w:r>
      </w:del>
      <w:r w:rsidR="00000147" w:rsidRPr="00AE68EC">
        <w:rPr>
          <w:rFonts w:ascii="Times New Roman" w:hAnsi="Times New Roman" w:cs="Times New Roman"/>
        </w:rPr>
        <w:t xml:space="preserve"> 2 </w:t>
      </w:r>
      <w:del w:id="112" w:author="Mari Koik" w:date="2023-11-30T18:45:00Z">
        <w:r w:rsidR="00000147" w:rsidRPr="00AE68EC" w:rsidDel="00886FB6">
          <w:rPr>
            <w:rFonts w:ascii="Times New Roman" w:hAnsi="Times New Roman" w:cs="Times New Roman"/>
          </w:rPr>
          <w:delText xml:space="preserve">jäetakse </w:delText>
        </w:r>
      </w:del>
      <w:ins w:id="113" w:author="Mari Koik" w:date="2023-11-30T18:45:00Z">
        <w:r w:rsidR="00886FB6">
          <w:rPr>
            <w:rFonts w:ascii="Times New Roman" w:hAnsi="Times New Roman" w:cs="Times New Roman"/>
          </w:rPr>
          <w:t>asendatakse sõna</w:t>
        </w:r>
      </w:ins>
      <w:del w:id="114" w:author="Mari Koik" w:date="2023-11-30T18:45:00Z">
        <w:r w:rsidR="00000147" w:rsidRPr="00AE68EC" w:rsidDel="00886FB6">
          <w:rPr>
            <w:rFonts w:ascii="Times New Roman" w:hAnsi="Times New Roman" w:cs="Times New Roman"/>
          </w:rPr>
          <w:delText>välja tekstiosa</w:delText>
        </w:r>
      </w:del>
      <w:r w:rsidR="00000147" w:rsidRPr="00AE68EC">
        <w:rPr>
          <w:rFonts w:ascii="Times New Roman" w:hAnsi="Times New Roman" w:cs="Times New Roman"/>
        </w:rPr>
        <w:t xml:space="preserve"> „Välis</w:t>
      </w:r>
      <w:ins w:id="115" w:author="Mari Koik" w:date="2023-11-30T18:45:00Z">
        <w:r w:rsidR="00886FB6">
          <w:rPr>
            <w:rFonts w:ascii="Times New Roman" w:hAnsi="Times New Roman" w:cs="Times New Roman"/>
          </w:rPr>
          <w:t>ministeerium</w:t>
        </w:r>
      </w:ins>
      <w:r w:rsidR="00000147" w:rsidRPr="00AE68EC">
        <w:rPr>
          <w:rFonts w:ascii="Times New Roman" w:hAnsi="Times New Roman" w:cs="Times New Roman"/>
        </w:rPr>
        <w:t>“</w:t>
      </w:r>
      <w:ins w:id="116" w:author="Mari Koik" w:date="2023-11-30T18:45:00Z">
        <w:r w:rsidR="00886FB6">
          <w:rPr>
            <w:rFonts w:ascii="Times New Roman" w:hAnsi="Times New Roman" w:cs="Times New Roman"/>
          </w:rPr>
          <w:t xml:space="preserve"> sõnaga „</w:t>
        </w:r>
      </w:ins>
      <w:ins w:id="117" w:author="Mari Koik" w:date="2023-11-30T18:46:00Z">
        <w:r w:rsidR="00886FB6">
          <w:rPr>
            <w:rFonts w:ascii="Times New Roman" w:hAnsi="Times New Roman" w:cs="Times New Roman"/>
          </w:rPr>
          <w:t>M</w:t>
        </w:r>
      </w:ins>
      <w:ins w:id="118" w:author="Mari Koik" w:date="2023-11-30T18:45:00Z">
        <w:r w:rsidR="00886FB6">
          <w:rPr>
            <w:rFonts w:ascii="Times New Roman" w:hAnsi="Times New Roman" w:cs="Times New Roman"/>
          </w:rPr>
          <w:t>inisteerium“</w:t>
        </w:r>
      </w:ins>
      <w:r w:rsidR="00000147" w:rsidRPr="00AE68EC">
        <w:rPr>
          <w:rFonts w:ascii="Times New Roman" w:hAnsi="Times New Roman" w:cs="Times New Roman"/>
        </w:rPr>
        <w:t>;</w:t>
      </w:r>
    </w:p>
    <w:p w14:paraId="6F7E692D" w14:textId="77777777" w:rsidR="006E3C74" w:rsidRDefault="006E3C74" w:rsidP="0021731C">
      <w:pPr>
        <w:spacing w:after="0" w:line="240" w:lineRule="auto"/>
        <w:jc w:val="both"/>
        <w:rPr>
          <w:rFonts w:ascii="Times New Roman" w:hAnsi="Times New Roman" w:cs="Times New Roman"/>
          <w:b/>
          <w:szCs w:val="24"/>
        </w:rPr>
      </w:pPr>
    </w:p>
    <w:p w14:paraId="5F95C32E" w14:textId="691BF6B1"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3</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õige</w:t>
      </w:r>
      <w:r w:rsidR="00000147" w:rsidRPr="00AE68EC">
        <w:rPr>
          <w:rFonts w:ascii="Times New Roman" w:hAnsi="Times New Roman" w:cs="Times New Roman"/>
        </w:rPr>
        <w:t xml:space="preserve"> 1 muudetakse ja sõnastatakse järgmiselt:</w:t>
      </w:r>
    </w:p>
    <w:p w14:paraId="0F6DA1D7" w14:textId="2D6C4649"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w:t>
      </w:r>
      <w:proofErr w:type="spellStart"/>
      <w:r w:rsidRPr="6879758D">
        <w:rPr>
          <w:rFonts w:ascii="Times New Roman" w:hAnsi="Times New Roman" w:cs="Times New Roman"/>
        </w:rPr>
        <w:t>Välislepingut</w:t>
      </w:r>
      <w:proofErr w:type="spellEnd"/>
      <w:r w:rsidRPr="6879758D">
        <w:rPr>
          <w:rFonts w:ascii="Times New Roman" w:hAnsi="Times New Roman" w:cs="Times New Roman"/>
        </w:rPr>
        <w:t xml:space="preserve"> muudetakse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sõlmimisega samas korras, kui </w:t>
      </w:r>
      <w:proofErr w:type="spellStart"/>
      <w:r w:rsidRPr="6879758D">
        <w:rPr>
          <w:rFonts w:ascii="Times New Roman" w:hAnsi="Times New Roman" w:cs="Times New Roman"/>
        </w:rPr>
        <w:t>välislepingus</w:t>
      </w:r>
      <w:proofErr w:type="spellEnd"/>
      <w:r w:rsidRPr="6879758D">
        <w:rPr>
          <w:rFonts w:ascii="Times New Roman" w:hAnsi="Times New Roman" w:cs="Times New Roman"/>
        </w:rPr>
        <w:t xml:space="preserve"> või</w:t>
      </w:r>
      <w:r w:rsidR="00157CA7">
        <w:rPr>
          <w:rFonts w:ascii="Times New Roman" w:hAnsi="Times New Roman" w:cs="Times New Roman"/>
        </w:rPr>
        <w:t xml:space="preserve"> </w:t>
      </w:r>
      <w:del w:id="119" w:author="Mari Koik" w:date="2023-11-30T18:47:00Z">
        <w:r w:rsidR="00157CA7" w:rsidDel="00886FB6">
          <w:rPr>
            <w:rFonts w:ascii="Times New Roman" w:hAnsi="Times New Roman" w:cs="Times New Roman"/>
          </w:rPr>
          <w:delText xml:space="preserve">välislepingu </w:delText>
        </w:r>
      </w:del>
      <w:ins w:id="120" w:author="Mari Koik" w:date="2023-11-30T18:47:00Z">
        <w:r w:rsidR="00886FB6">
          <w:rPr>
            <w:rFonts w:ascii="Times New Roman" w:hAnsi="Times New Roman" w:cs="Times New Roman"/>
          </w:rPr>
          <w:t xml:space="preserve">selle </w:t>
        </w:r>
      </w:ins>
      <w:r w:rsidR="00157CA7">
        <w:rPr>
          <w:rFonts w:ascii="Times New Roman" w:hAnsi="Times New Roman" w:cs="Times New Roman"/>
        </w:rPr>
        <w:t>sõlmimist käsitlevas</w:t>
      </w:r>
      <w:r w:rsidRPr="6879758D">
        <w:rPr>
          <w:rFonts w:ascii="Times New Roman" w:hAnsi="Times New Roman" w:cs="Times New Roman"/>
        </w:rPr>
        <w:t xml:space="preserve"> õigusaktis ei ole ette nähtud teisiti.“;</w:t>
      </w:r>
    </w:p>
    <w:p w14:paraId="7BE67EAF" w14:textId="77777777" w:rsidR="006E3C74" w:rsidRDefault="006E3C74" w:rsidP="0021731C">
      <w:pPr>
        <w:spacing w:after="0" w:line="240" w:lineRule="auto"/>
        <w:jc w:val="both"/>
        <w:rPr>
          <w:rFonts w:ascii="Times New Roman" w:hAnsi="Times New Roman" w:cs="Times New Roman"/>
          <w:b/>
          <w:szCs w:val="24"/>
        </w:rPr>
      </w:pPr>
    </w:p>
    <w:p w14:paraId="5496E7A6" w14:textId="097A7E86"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4</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w:t>
      </w:r>
      <w:r w:rsidR="00157CA7">
        <w:rPr>
          <w:rFonts w:ascii="Times New Roman" w:hAnsi="Times New Roman" w:cs="Times New Roman"/>
        </w:rPr>
        <w:t xml:space="preserve"> sissejuhatavast </w:t>
      </w:r>
      <w:ins w:id="121" w:author="Mari Koik" w:date="2023-11-30T18:47:00Z">
        <w:r w:rsidR="00886FB6">
          <w:rPr>
            <w:rFonts w:ascii="Times New Roman" w:hAnsi="Times New Roman" w:cs="Times New Roman"/>
          </w:rPr>
          <w:t>lause</w:t>
        </w:r>
      </w:ins>
      <w:r w:rsidR="00157CA7">
        <w:rPr>
          <w:rFonts w:ascii="Times New Roman" w:hAnsi="Times New Roman" w:cs="Times New Roman"/>
        </w:rPr>
        <w:t>osast</w:t>
      </w:r>
      <w:r w:rsidR="00000147" w:rsidRPr="00AE68EC">
        <w:rPr>
          <w:rFonts w:ascii="Times New Roman" w:hAnsi="Times New Roman" w:cs="Times New Roman"/>
        </w:rPr>
        <w:t xml:space="preserve"> jäetakse välja tekstiosa „</w:t>
      </w:r>
      <w:commentRangeStart w:id="122"/>
      <w:r w:rsidR="00000147" w:rsidRPr="00AE68EC">
        <w:rPr>
          <w:rFonts w:ascii="Times New Roman" w:hAnsi="Times New Roman" w:cs="Times New Roman"/>
        </w:rPr>
        <w:t>üheaegselt esinevad järgmised tingimused</w:t>
      </w:r>
      <w:commentRangeEnd w:id="122"/>
      <w:r w:rsidR="00AC4FF5">
        <w:rPr>
          <w:rStyle w:val="Kommentaariviide"/>
        </w:rPr>
        <w:commentReference w:id="122"/>
      </w:r>
      <w:r w:rsidR="00000147" w:rsidRPr="00AE68EC">
        <w:rPr>
          <w:rFonts w:ascii="Times New Roman" w:hAnsi="Times New Roman" w:cs="Times New Roman"/>
        </w:rPr>
        <w:t>“;</w:t>
      </w:r>
    </w:p>
    <w:p w14:paraId="3C41B0AF" w14:textId="77777777" w:rsidR="006E3C74" w:rsidRDefault="006E3C74" w:rsidP="0021731C">
      <w:pPr>
        <w:spacing w:after="0" w:line="240" w:lineRule="auto"/>
        <w:jc w:val="both"/>
        <w:rPr>
          <w:rFonts w:ascii="Times New Roman" w:hAnsi="Times New Roman" w:cs="Times New Roman"/>
          <w:b/>
          <w:szCs w:val="24"/>
        </w:rPr>
      </w:pPr>
    </w:p>
    <w:p w14:paraId="3F23FA33" w14:textId="3847974E"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5</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 p</w:t>
      </w:r>
      <w:r w:rsidR="008D0216" w:rsidRPr="00AE68EC">
        <w:rPr>
          <w:rFonts w:ascii="Times New Roman" w:hAnsi="Times New Roman" w:cs="Times New Roman"/>
        </w:rPr>
        <w:t>unkt</w:t>
      </w:r>
      <w:r w:rsidR="00000147" w:rsidRPr="00AE68EC">
        <w:rPr>
          <w:rFonts w:ascii="Times New Roman" w:hAnsi="Times New Roman" w:cs="Times New Roman"/>
        </w:rPr>
        <w:t xml:space="preserve"> 1 muudetakse ja sõnastatakse järgmiselt:</w:t>
      </w:r>
    </w:p>
    <w:p w14:paraId="62423B16" w14:textId="48ECE671"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 muudatus</w:t>
      </w:r>
      <w:ins w:id="123" w:author="Mari Koik" w:date="2023-11-30T18:48:00Z">
        <w:r w:rsidR="00886FB6">
          <w:rPr>
            <w:rFonts w:ascii="Times New Roman" w:hAnsi="Times New Roman" w:cs="Times New Roman"/>
          </w:rPr>
          <w:t>e tegemiseks</w:t>
        </w:r>
      </w:ins>
      <w:r w:rsidRPr="6879758D">
        <w:rPr>
          <w:rFonts w:ascii="Times New Roman" w:hAnsi="Times New Roman" w:cs="Times New Roman"/>
        </w:rPr>
        <w:t xml:space="preserve"> ei </w:t>
      </w:r>
      <w:ins w:id="124" w:author="Mari Koik" w:date="2023-11-30T18:48:00Z">
        <w:r w:rsidR="00886FB6">
          <w:rPr>
            <w:rFonts w:ascii="Times New Roman" w:hAnsi="Times New Roman" w:cs="Times New Roman"/>
          </w:rPr>
          <w:t xml:space="preserve">ole </w:t>
        </w:r>
      </w:ins>
      <w:r w:rsidRPr="6879758D">
        <w:rPr>
          <w:rFonts w:ascii="Times New Roman" w:hAnsi="Times New Roman" w:cs="Times New Roman"/>
        </w:rPr>
        <w:t xml:space="preserve">vaja </w:t>
      </w:r>
      <w:r w:rsidR="00157CA7">
        <w:rPr>
          <w:rFonts w:ascii="Times New Roman" w:hAnsi="Times New Roman" w:cs="Times New Roman"/>
        </w:rPr>
        <w:t xml:space="preserve">käesoleva seaduse </w:t>
      </w:r>
      <w:r w:rsidRPr="6879758D">
        <w:rPr>
          <w:rFonts w:ascii="Times New Roman" w:hAnsi="Times New Roman" w:cs="Times New Roman"/>
        </w:rPr>
        <w:t>§ 20 kohast ratifitseerimist</w:t>
      </w:r>
      <w:ins w:id="125" w:author="Mari Koik" w:date="2023-11-30T18:48:00Z">
        <w:r w:rsidR="00886FB6">
          <w:rPr>
            <w:rFonts w:ascii="Times New Roman" w:hAnsi="Times New Roman" w:cs="Times New Roman"/>
          </w:rPr>
          <w:t>;</w:t>
        </w:r>
      </w:ins>
      <w:del w:id="126" w:author="Mari Koik" w:date="2023-11-30T18:48:00Z">
        <w:r w:rsidRPr="6879758D" w:rsidDel="00886FB6">
          <w:rPr>
            <w:rFonts w:ascii="Times New Roman" w:hAnsi="Times New Roman" w:cs="Times New Roman"/>
          </w:rPr>
          <w:delText xml:space="preserve"> ja</w:delText>
        </w:r>
      </w:del>
      <w:r w:rsidRPr="6879758D">
        <w:rPr>
          <w:rFonts w:ascii="Times New Roman" w:hAnsi="Times New Roman" w:cs="Times New Roman"/>
        </w:rPr>
        <w:t>“;</w:t>
      </w:r>
    </w:p>
    <w:p w14:paraId="21E19C8D" w14:textId="77777777" w:rsidR="006E3C74" w:rsidRDefault="006E3C74" w:rsidP="0021731C">
      <w:pPr>
        <w:spacing w:after="0" w:line="240" w:lineRule="auto"/>
        <w:jc w:val="both"/>
        <w:rPr>
          <w:rFonts w:ascii="Times New Roman" w:hAnsi="Times New Roman" w:cs="Times New Roman"/>
          <w:b/>
          <w:szCs w:val="24"/>
        </w:rPr>
      </w:pPr>
    </w:p>
    <w:p w14:paraId="673F93BA" w14:textId="2D845E82"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6</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 p</w:t>
      </w:r>
      <w:r w:rsidR="008D0216" w:rsidRPr="00AE68EC">
        <w:rPr>
          <w:rFonts w:ascii="Times New Roman" w:hAnsi="Times New Roman" w:cs="Times New Roman"/>
        </w:rPr>
        <w:t>unkt</w:t>
      </w:r>
      <w:r w:rsidR="00000147" w:rsidRPr="00AE68EC">
        <w:rPr>
          <w:rFonts w:ascii="Times New Roman" w:hAnsi="Times New Roman" w:cs="Times New Roman"/>
        </w:rPr>
        <w:t xml:space="preserve"> 2 muudetakse ja sõnastatakse järgmiselt:</w:t>
      </w:r>
    </w:p>
    <w:p w14:paraId="0D1343DB" w14:textId="0D648B83"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muudatus jõustub rahvusvaheliselt vaikiva menetluse raames või jõustub Eesti suhtes</w:t>
      </w:r>
      <w:r w:rsidR="00273F77" w:rsidRPr="6879758D">
        <w:rPr>
          <w:rFonts w:ascii="Times New Roman" w:hAnsi="Times New Roman" w:cs="Times New Roman"/>
        </w:rPr>
        <w:t>,</w:t>
      </w:r>
      <w:r w:rsidRPr="6879758D">
        <w:rPr>
          <w:rFonts w:ascii="Times New Roman" w:hAnsi="Times New Roman" w:cs="Times New Roman"/>
        </w:rPr>
        <w:t xml:space="preserve"> olenemata Eesti seisukohast.“;</w:t>
      </w:r>
    </w:p>
    <w:p w14:paraId="371ED0A5" w14:textId="77777777" w:rsidR="006E3C74" w:rsidRDefault="006E3C74" w:rsidP="0021731C">
      <w:pPr>
        <w:spacing w:after="0" w:line="240" w:lineRule="auto"/>
        <w:jc w:val="both"/>
        <w:rPr>
          <w:rFonts w:ascii="Times New Roman" w:hAnsi="Times New Roman" w:cs="Times New Roman"/>
          <w:b/>
          <w:szCs w:val="24"/>
        </w:rPr>
      </w:pPr>
    </w:p>
    <w:p w14:paraId="34372A9A" w14:textId="4A2A6C87"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157CA7">
        <w:rPr>
          <w:rFonts w:ascii="Times New Roman" w:hAnsi="Times New Roman" w:cs="Times New Roman"/>
          <w:b/>
        </w:rPr>
        <w:t>7</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 p</w:t>
      </w:r>
      <w:r w:rsidR="008D0216" w:rsidRPr="00AE68EC">
        <w:rPr>
          <w:rFonts w:ascii="Times New Roman" w:hAnsi="Times New Roman" w:cs="Times New Roman"/>
        </w:rPr>
        <w:t>unkt</w:t>
      </w:r>
      <w:r w:rsidR="00000147" w:rsidRPr="00AE68EC">
        <w:rPr>
          <w:rFonts w:ascii="Times New Roman" w:hAnsi="Times New Roman" w:cs="Times New Roman"/>
        </w:rPr>
        <w:t xml:space="preserve"> 3 tunnistatakse kehtetuks;</w:t>
      </w:r>
    </w:p>
    <w:p w14:paraId="436A158F" w14:textId="77777777" w:rsidR="006E3C74" w:rsidRDefault="006E3C74" w:rsidP="0021731C">
      <w:pPr>
        <w:spacing w:after="0" w:line="240" w:lineRule="auto"/>
        <w:jc w:val="both"/>
        <w:rPr>
          <w:rFonts w:ascii="Times New Roman" w:hAnsi="Times New Roman" w:cs="Times New Roman"/>
          <w:b/>
          <w:szCs w:val="24"/>
        </w:rPr>
      </w:pPr>
    </w:p>
    <w:p w14:paraId="57C9F0F4" w14:textId="589265F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157CA7">
        <w:rPr>
          <w:rFonts w:ascii="Times New Roman" w:hAnsi="Times New Roman" w:cs="Times New Roman"/>
          <w:b/>
        </w:rPr>
        <w:t>8</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25 täiendatakse lõigetega</w:t>
      </w:r>
      <w:r w:rsidR="00000147" w:rsidRPr="6879758D">
        <w:rPr>
          <w:rFonts w:ascii="Times New Roman" w:hAnsi="Times New Roman" w:cs="Times New Roman"/>
        </w:rPr>
        <w:t xml:space="preserve"> 3</w:t>
      </w:r>
      <w:r w:rsidR="008D0216" w:rsidRPr="6879758D">
        <w:rPr>
          <w:rFonts w:ascii="Times New Roman" w:hAnsi="Times New Roman" w:cs="Times New Roman"/>
        </w:rPr>
        <w:t xml:space="preserve"> ja 4</w:t>
      </w:r>
      <w:r w:rsidR="00000147" w:rsidRPr="00AE68EC">
        <w:rPr>
          <w:rFonts w:ascii="Times New Roman" w:hAnsi="Times New Roman" w:cs="Times New Roman"/>
        </w:rPr>
        <w:t xml:space="preserve"> järgmises sõnastuses:</w:t>
      </w:r>
    </w:p>
    <w:p w14:paraId="792DB0F4" w14:textId="44D0F22E"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Valdkonna eest vastutav minister võib anda nõusoleku muuta Riigikogus ratifitseeritud või Vabariigi Valitsuses heakskiidetud </w:t>
      </w:r>
      <w:proofErr w:type="spellStart"/>
      <w:r w:rsidRPr="6879758D">
        <w:rPr>
          <w:rFonts w:ascii="Times New Roman" w:hAnsi="Times New Roman" w:cs="Times New Roman"/>
        </w:rPr>
        <w:t>välislepingut</w:t>
      </w:r>
      <w:proofErr w:type="spellEnd"/>
      <w:r w:rsidRPr="6879758D">
        <w:rPr>
          <w:rFonts w:ascii="Times New Roman" w:hAnsi="Times New Roman" w:cs="Times New Roman"/>
        </w:rPr>
        <w:t>, kui muudatus on tehnilist laadi ning</w:t>
      </w:r>
      <w:ins w:id="127" w:author="Mari Koik" w:date="2023-11-30T18:51:00Z">
        <w:r w:rsidR="00C07F8D">
          <w:rPr>
            <w:rFonts w:ascii="Times New Roman" w:hAnsi="Times New Roman" w:cs="Times New Roman"/>
          </w:rPr>
          <w:t xml:space="preserve"> täidetud on järgmised tingimused</w:t>
        </w:r>
      </w:ins>
      <w:r w:rsidRPr="6879758D">
        <w:rPr>
          <w:rFonts w:ascii="Times New Roman" w:hAnsi="Times New Roman" w:cs="Times New Roman"/>
        </w:rPr>
        <w:t>:</w:t>
      </w:r>
    </w:p>
    <w:p w14:paraId="68EA8B8E" w14:textId="018C3593"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muudatuse </w:t>
      </w:r>
      <w:del w:id="128" w:author="Mari Koik" w:date="2023-11-30T18:49:00Z">
        <w:r w:rsidRPr="6879758D" w:rsidDel="00145251">
          <w:rPr>
            <w:rFonts w:ascii="Times New Roman" w:hAnsi="Times New Roman" w:cs="Times New Roman"/>
          </w:rPr>
          <w:delText xml:space="preserve">sisu </w:delText>
        </w:r>
      </w:del>
      <w:ins w:id="129" w:author="Mari Koik" w:date="2023-11-30T18:49:00Z">
        <w:r w:rsidR="00145251">
          <w:rPr>
            <w:rFonts w:ascii="Times New Roman" w:hAnsi="Times New Roman" w:cs="Times New Roman"/>
          </w:rPr>
          <w:t>tegemiseks</w:t>
        </w:r>
        <w:r w:rsidR="00145251" w:rsidRPr="6879758D">
          <w:rPr>
            <w:rFonts w:ascii="Times New Roman" w:hAnsi="Times New Roman" w:cs="Times New Roman"/>
          </w:rPr>
          <w:t xml:space="preserve"> </w:t>
        </w:r>
      </w:ins>
      <w:r w:rsidRPr="6879758D">
        <w:rPr>
          <w:rFonts w:ascii="Times New Roman" w:hAnsi="Times New Roman" w:cs="Times New Roman"/>
        </w:rPr>
        <w:t xml:space="preserve">ei </w:t>
      </w:r>
      <w:ins w:id="130" w:author="Mari Koik" w:date="2023-11-30T18:50:00Z">
        <w:r w:rsidR="00145251">
          <w:rPr>
            <w:rFonts w:ascii="Times New Roman" w:hAnsi="Times New Roman" w:cs="Times New Roman"/>
          </w:rPr>
          <w:t>ole vaja</w:t>
        </w:r>
      </w:ins>
      <w:del w:id="131" w:author="Mari Koik" w:date="2023-11-30T18:50:00Z">
        <w:r w:rsidRPr="6879758D" w:rsidDel="00145251">
          <w:rPr>
            <w:rFonts w:ascii="Times New Roman" w:hAnsi="Times New Roman" w:cs="Times New Roman"/>
          </w:rPr>
          <w:delText>nõua</w:delText>
        </w:r>
      </w:del>
      <w:r w:rsidRPr="6879758D">
        <w:rPr>
          <w:rFonts w:ascii="Times New Roman" w:hAnsi="Times New Roman" w:cs="Times New Roman"/>
        </w:rPr>
        <w:t xml:space="preserve"> </w:t>
      </w:r>
      <w:r w:rsidR="00157CA7">
        <w:rPr>
          <w:rFonts w:ascii="Times New Roman" w:hAnsi="Times New Roman" w:cs="Times New Roman"/>
        </w:rPr>
        <w:t xml:space="preserve">käesoleva seaduse </w:t>
      </w:r>
      <w:r w:rsidRPr="6879758D">
        <w:rPr>
          <w:rFonts w:ascii="Times New Roman" w:hAnsi="Times New Roman" w:cs="Times New Roman"/>
        </w:rPr>
        <w:t>§ 20 kohast ratifitseerimist</w:t>
      </w:r>
      <w:ins w:id="132" w:author="Mari Koik" w:date="2023-11-30T18:51:00Z">
        <w:r w:rsidR="00C07F8D">
          <w:rPr>
            <w:rFonts w:ascii="Times New Roman" w:hAnsi="Times New Roman" w:cs="Times New Roman"/>
          </w:rPr>
          <w:t>;</w:t>
        </w:r>
      </w:ins>
      <w:del w:id="133" w:author="Mari Koik" w:date="2023-11-30T18:51:00Z">
        <w:r w:rsidRPr="6879758D" w:rsidDel="00C07F8D">
          <w:rPr>
            <w:rFonts w:ascii="Times New Roman" w:hAnsi="Times New Roman" w:cs="Times New Roman"/>
          </w:rPr>
          <w:delText xml:space="preserve"> ja</w:delText>
        </w:r>
      </w:del>
    </w:p>
    <w:p w14:paraId="08F8BDCD" w14:textId="3F1431B9"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muudatus jõustub rahvusvaheliselt vaikiva menetluse raames või jõustub Eesti suht</w:t>
      </w:r>
      <w:r w:rsidR="008D0216" w:rsidRPr="6879758D">
        <w:rPr>
          <w:rFonts w:ascii="Times New Roman" w:hAnsi="Times New Roman" w:cs="Times New Roman"/>
        </w:rPr>
        <w:t>es</w:t>
      </w:r>
      <w:r w:rsidR="005D0EED" w:rsidRPr="6879758D">
        <w:rPr>
          <w:rFonts w:ascii="Times New Roman" w:hAnsi="Times New Roman" w:cs="Times New Roman"/>
        </w:rPr>
        <w:t>,</w:t>
      </w:r>
      <w:r w:rsidR="008D0216" w:rsidRPr="6879758D">
        <w:rPr>
          <w:rFonts w:ascii="Times New Roman" w:hAnsi="Times New Roman" w:cs="Times New Roman"/>
        </w:rPr>
        <w:t xml:space="preserve"> olenemata Eesti seisukohast.</w:t>
      </w:r>
    </w:p>
    <w:p w14:paraId="49961493" w14:textId="7BDA1EDE"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(4) Kui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muudatus jõustub rahvusvaheliselt </w:t>
      </w:r>
      <w:commentRangeStart w:id="134"/>
      <w:r w:rsidRPr="6879758D">
        <w:rPr>
          <w:rFonts w:ascii="Times New Roman" w:hAnsi="Times New Roman" w:cs="Times New Roman"/>
        </w:rPr>
        <w:t xml:space="preserve">vaikiva </w:t>
      </w:r>
      <w:commentRangeEnd w:id="134"/>
      <w:r w:rsidR="00E90087">
        <w:rPr>
          <w:rStyle w:val="Kommentaariviide"/>
        </w:rPr>
        <w:commentReference w:id="134"/>
      </w:r>
      <w:r w:rsidRPr="6879758D">
        <w:rPr>
          <w:rFonts w:ascii="Times New Roman" w:hAnsi="Times New Roman" w:cs="Times New Roman"/>
        </w:rPr>
        <w:t xml:space="preserve">jõustumise menetluses </w:t>
      </w:r>
      <w:r w:rsidR="00857562" w:rsidRPr="6879758D">
        <w:rPr>
          <w:rFonts w:ascii="Times New Roman" w:hAnsi="Times New Roman" w:cs="Times New Roman"/>
        </w:rPr>
        <w:t>ja</w:t>
      </w:r>
      <w:r w:rsidRPr="6879758D">
        <w:rPr>
          <w:rFonts w:ascii="Times New Roman" w:hAnsi="Times New Roman" w:cs="Times New Roman"/>
        </w:rPr>
        <w:t xml:space="preserve"> muudatus kajastub täiel määral Euroopa Liidu õigusaktis, </w:t>
      </w:r>
      <w:r w:rsidR="00990F0D" w:rsidRPr="6879758D">
        <w:rPr>
          <w:rFonts w:ascii="Times New Roman" w:hAnsi="Times New Roman" w:cs="Times New Roman"/>
        </w:rPr>
        <w:t xml:space="preserve">siis </w:t>
      </w:r>
      <w:r w:rsidRPr="6879758D">
        <w:rPr>
          <w:rFonts w:ascii="Times New Roman" w:hAnsi="Times New Roman" w:cs="Times New Roman"/>
        </w:rPr>
        <w:t>muudatust käesoleva seaduse alusel ei menetleta.“;</w:t>
      </w:r>
    </w:p>
    <w:p w14:paraId="1DA02099" w14:textId="77777777" w:rsidR="006E3C74" w:rsidRDefault="006E3C74" w:rsidP="0021731C">
      <w:pPr>
        <w:spacing w:after="0" w:line="240" w:lineRule="auto"/>
        <w:jc w:val="both"/>
        <w:rPr>
          <w:rFonts w:ascii="Times New Roman" w:hAnsi="Times New Roman" w:cs="Times New Roman"/>
          <w:b/>
          <w:szCs w:val="24"/>
        </w:rPr>
      </w:pPr>
    </w:p>
    <w:p w14:paraId="230F5537" w14:textId="035D7B70" w:rsidR="00884C89" w:rsidRPr="00643505" w:rsidRDefault="00157CA7" w:rsidP="00643505">
      <w:pPr>
        <w:spacing w:after="0" w:line="240" w:lineRule="auto"/>
        <w:jc w:val="both"/>
        <w:rPr>
          <w:rFonts w:ascii="Times New Roman" w:hAnsi="Times New Roman" w:cs="Times New Roman"/>
        </w:rPr>
      </w:pPr>
      <w:r>
        <w:rPr>
          <w:rFonts w:ascii="Times New Roman" w:hAnsi="Times New Roman" w:cs="Times New Roman"/>
          <w:b/>
        </w:rPr>
        <w:t>49</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26 lõiked</w:t>
      </w:r>
      <w:r w:rsidR="00000147" w:rsidRPr="6879758D">
        <w:rPr>
          <w:rFonts w:ascii="Times New Roman" w:hAnsi="Times New Roman" w:cs="Times New Roman"/>
        </w:rPr>
        <w:t xml:space="preserve"> 2</w:t>
      </w:r>
      <w:r w:rsidR="0000104A" w:rsidRPr="6879758D">
        <w:rPr>
          <w:rFonts w:ascii="Times New Roman" w:hAnsi="Times New Roman" w:cs="Times New Roman"/>
        </w:rPr>
        <w:t xml:space="preserve"> ja 3</w:t>
      </w:r>
      <w:r w:rsidR="00000147" w:rsidRPr="00AE68EC">
        <w:rPr>
          <w:rFonts w:ascii="Times New Roman" w:hAnsi="Times New Roman" w:cs="Times New Roman"/>
        </w:rPr>
        <w:t xml:space="preserve"> tunnistatakse kehtetuks;</w:t>
      </w:r>
    </w:p>
    <w:p w14:paraId="1E44EB56" w14:textId="77777777" w:rsidR="006E3C74" w:rsidRDefault="006E3C74" w:rsidP="0021731C">
      <w:pPr>
        <w:spacing w:after="0" w:line="240" w:lineRule="auto"/>
        <w:jc w:val="both"/>
        <w:rPr>
          <w:rFonts w:ascii="Times New Roman" w:hAnsi="Times New Roman" w:cs="Times New Roman"/>
          <w:b/>
          <w:szCs w:val="24"/>
        </w:rPr>
      </w:pPr>
    </w:p>
    <w:p w14:paraId="5504F93D" w14:textId="414368FE" w:rsidR="00884C89" w:rsidRPr="00643505" w:rsidRDefault="00AE68EC" w:rsidP="00643505">
      <w:pPr>
        <w:spacing w:after="0" w:line="240" w:lineRule="auto"/>
        <w:jc w:val="both"/>
        <w:rPr>
          <w:rFonts w:ascii="Times New Roman" w:hAnsi="Times New Roman" w:cs="Times New Roman"/>
        </w:rPr>
      </w:pPr>
      <w:r>
        <w:rPr>
          <w:rFonts w:ascii="Times New Roman" w:hAnsi="Times New Roman" w:cs="Times New Roman"/>
          <w:b/>
        </w:rPr>
        <w:t>5</w:t>
      </w:r>
      <w:r w:rsidR="00157CA7">
        <w:rPr>
          <w:rFonts w:ascii="Times New Roman" w:hAnsi="Times New Roman" w:cs="Times New Roman"/>
          <w:b/>
        </w:rPr>
        <w:t>0</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27 lõiget</w:t>
      </w:r>
      <w:r w:rsidR="00000147" w:rsidRPr="6879758D">
        <w:rPr>
          <w:rFonts w:ascii="Times New Roman" w:hAnsi="Times New Roman" w:cs="Times New Roman"/>
        </w:rPr>
        <w:t xml:space="preserve"> 1 täiendatakse pärast tekstiosa „otsustab Riigikogu“ tekstiosaga „Vabariigi Valitsuse ettepanekul“;</w:t>
      </w:r>
    </w:p>
    <w:p w14:paraId="20E881BA" w14:textId="77777777" w:rsidR="006E3C74" w:rsidRDefault="006E3C74" w:rsidP="0021731C">
      <w:pPr>
        <w:spacing w:after="0" w:line="240" w:lineRule="auto"/>
        <w:jc w:val="both"/>
        <w:rPr>
          <w:rFonts w:ascii="Times New Roman" w:hAnsi="Times New Roman" w:cs="Times New Roman"/>
          <w:b/>
          <w:szCs w:val="24"/>
        </w:rPr>
      </w:pPr>
    </w:p>
    <w:p w14:paraId="12C57C56" w14:textId="2AB749D3" w:rsidR="00884C89" w:rsidRPr="00C57134" w:rsidRDefault="00E579D2" w:rsidP="00643505">
      <w:pPr>
        <w:spacing w:after="0" w:line="240" w:lineRule="auto"/>
        <w:jc w:val="both"/>
        <w:rPr>
          <w:rFonts w:ascii="Times New Roman" w:hAnsi="Times New Roman" w:cs="Times New Roman"/>
        </w:rPr>
      </w:pPr>
      <w:r w:rsidRPr="3F5C7560">
        <w:rPr>
          <w:rFonts w:ascii="Times New Roman" w:hAnsi="Times New Roman" w:cs="Times New Roman"/>
          <w:b/>
          <w:bCs/>
        </w:rPr>
        <w:t>5</w:t>
      </w:r>
      <w:r w:rsidR="002244CE">
        <w:rPr>
          <w:rFonts w:ascii="Times New Roman" w:hAnsi="Times New Roman" w:cs="Times New Roman"/>
          <w:b/>
          <w:bCs/>
        </w:rPr>
        <w:t>1</w:t>
      </w:r>
      <w:r w:rsidR="00000147" w:rsidRPr="3F5C7560">
        <w:rPr>
          <w:rFonts w:ascii="Times New Roman" w:hAnsi="Times New Roman" w:cs="Times New Roman"/>
          <w:b/>
          <w:bCs/>
        </w:rPr>
        <w:t xml:space="preserve">) </w:t>
      </w:r>
      <w:r w:rsidR="00BE0378" w:rsidRPr="00C57134">
        <w:rPr>
          <w:rFonts w:ascii="Times New Roman" w:hAnsi="Times New Roman" w:cs="Times New Roman"/>
        </w:rPr>
        <w:t xml:space="preserve">paragrahvi 28 lõige 2 muudetakse ja sõnastatakse järgmiselt: </w:t>
      </w:r>
    </w:p>
    <w:p w14:paraId="26D10778" w14:textId="3A93ECE7" w:rsidR="00BE0378" w:rsidRPr="00C57134" w:rsidRDefault="00BE0378" w:rsidP="00643505">
      <w:pPr>
        <w:spacing w:after="0" w:line="240" w:lineRule="auto"/>
        <w:jc w:val="both"/>
        <w:rPr>
          <w:rFonts w:ascii="Times New Roman" w:hAnsi="Times New Roman" w:cs="Times New Roman"/>
        </w:rPr>
      </w:pPr>
      <w:r w:rsidRPr="00C57134">
        <w:rPr>
          <w:rFonts w:ascii="Times New Roman" w:hAnsi="Times New Roman" w:cs="Times New Roman"/>
          <w:color w:val="222222"/>
          <w:shd w:val="clear" w:color="auto" w:fill="FFFFFF"/>
        </w:rPr>
        <w:t xml:space="preserve">„(2) </w:t>
      </w:r>
      <w:proofErr w:type="spellStart"/>
      <w:r w:rsidRPr="00C57134">
        <w:rPr>
          <w:rFonts w:ascii="Times New Roman" w:hAnsi="Times New Roman" w:cs="Times New Roman"/>
          <w:color w:val="222222"/>
          <w:shd w:val="clear" w:color="auto" w:fill="FFFFFF"/>
        </w:rPr>
        <w:t>Välisleping</w:t>
      </w:r>
      <w:proofErr w:type="spellEnd"/>
      <w:r w:rsidRPr="00C57134">
        <w:rPr>
          <w:rFonts w:ascii="Times New Roman" w:hAnsi="Times New Roman" w:cs="Times New Roman"/>
          <w:color w:val="222222"/>
          <w:shd w:val="clear" w:color="auto" w:fill="FFFFFF"/>
        </w:rPr>
        <w:t xml:space="preserve"> </w:t>
      </w:r>
      <w:r w:rsidR="00D8795E" w:rsidRPr="00C57134">
        <w:rPr>
          <w:rFonts w:ascii="Times New Roman" w:hAnsi="Times New Roman" w:cs="Times New Roman"/>
          <w:color w:val="222222"/>
          <w:shd w:val="clear" w:color="auto" w:fill="FFFFFF"/>
        </w:rPr>
        <w:t xml:space="preserve">ja selle muudatus </w:t>
      </w:r>
      <w:r w:rsidRPr="00C57134">
        <w:rPr>
          <w:rFonts w:ascii="Times New Roman" w:hAnsi="Times New Roman" w:cs="Times New Roman"/>
          <w:color w:val="222222"/>
          <w:shd w:val="clear" w:color="auto" w:fill="FFFFFF"/>
        </w:rPr>
        <w:t>avaldatakse Riigi Teatajas, välja arvatud</w:t>
      </w:r>
      <w:ins w:id="135" w:author="Mari Koik" w:date="2023-11-30T18:53:00Z">
        <w:r w:rsidR="00C07F8D">
          <w:rPr>
            <w:rFonts w:ascii="Times New Roman" w:hAnsi="Times New Roman" w:cs="Times New Roman"/>
            <w:color w:val="222222"/>
            <w:shd w:val="clear" w:color="auto" w:fill="FFFFFF"/>
          </w:rPr>
          <w:t xml:space="preserve"> juhul</w:t>
        </w:r>
      </w:ins>
      <w:r w:rsidR="0031555A">
        <w:rPr>
          <w:rFonts w:ascii="Times New Roman" w:hAnsi="Times New Roman" w:cs="Times New Roman"/>
          <w:color w:val="222222"/>
          <w:shd w:val="clear" w:color="auto" w:fill="FFFFFF"/>
        </w:rPr>
        <w:t>,</w:t>
      </w:r>
      <w:r w:rsidRPr="00C57134">
        <w:rPr>
          <w:rFonts w:ascii="Times New Roman" w:hAnsi="Times New Roman" w:cs="Times New Roman"/>
          <w:color w:val="222222"/>
          <w:shd w:val="clear" w:color="auto" w:fill="FFFFFF"/>
        </w:rPr>
        <w:t xml:space="preserve"> kui see kuulub avaldamisele Euroopa Liidu Teatajas. </w:t>
      </w:r>
      <w:proofErr w:type="spellStart"/>
      <w:r w:rsidRPr="00C57134">
        <w:rPr>
          <w:rFonts w:ascii="Times New Roman" w:hAnsi="Times New Roman" w:cs="Times New Roman"/>
          <w:color w:val="222222"/>
          <w:shd w:val="clear" w:color="auto" w:fill="FFFFFF"/>
        </w:rPr>
        <w:t>Välisleping</w:t>
      </w:r>
      <w:proofErr w:type="spellEnd"/>
      <w:r w:rsidRPr="00C57134">
        <w:rPr>
          <w:rFonts w:ascii="Times New Roman" w:hAnsi="Times New Roman" w:cs="Times New Roman"/>
          <w:color w:val="222222"/>
          <w:shd w:val="clear" w:color="auto" w:fill="FFFFFF"/>
        </w:rPr>
        <w:t xml:space="preserve"> </w:t>
      </w:r>
      <w:r w:rsidR="00D8795E" w:rsidRPr="00C57134">
        <w:rPr>
          <w:rFonts w:ascii="Times New Roman" w:hAnsi="Times New Roman" w:cs="Times New Roman"/>
          <w:color w:val="222222"/>
          <w:shd w:val="clear" w:color="auto" w:fill="FFFFFF"/>
        </w:rPr>
        <w:t xml:space="preserve">ja selle muudatus </w:t>
      </w:r>
      <w:r w:rsidRPr="00C57134">
        <w:rPr>
          <w:rFonts w:ascii="Times New Roman" w:hAnsi="Times New Roman" w:cs="Times New Roman"/>
          <w:color w:val="222222"/>
          <w:shd w:val="clear" w:color="auto" w:fill="FFFFFF"/>
        </w:rPr>
        <w:t xml:space="preserve">avaldatakse koos </w:t>
      </w:r>
      <w:proofErr w:type="spellStart"/>
      <w:r w:rsidRPr="00C57134">
        <w:rPr>
          <w:rFonts w:ascii="Times New Roman" w:hAnsi="Times New Roman" w:cs="Times New Roman"/>
          <w:color w:val="222222"/>
          <w:shd w:val="clear" w:color="auto" w:fill="FFFFFF"/>
        </w:rPr>
        <w:t>välislepingu</w:t>
      </w:r>
      <w:proofErr w:type="spellEnd"/>
      <w:r w:rsidRPr="00C57134">
        <w:rPr>
          <w:rFonts w:ascii="Times New Roman" w:hAnsi="Times New Roman" w:cs="Times New Roman"/>
          <w:color w:val="222222"/>
          <w:shd w:val="clear" w:color="auto" w:fill="FFFFFF"/>
        </w:rPr>
        <w:t xml:space="preserve"> sõlmimist käsitleva õigusaktiga või, kui see on avaldatud Euroopa Liidu Teatajas, </w:t>
      </w:r>
      <w:del w:id="136" w:author="Mari Koik" w:date="2023-11-30T18:54:00Z">
        <w:r w:rsidRPr="00C57134" w:rsidDel="00C07F8D">
          <w:rPr>
            <w:rFonts w:ascii="Times New Roman" w:hAnsi="Times New Roman" w:cs="Times New Roman"/>
            <w:color w:val="222222"/>
            <w:shd w:val="clear" w:color="auto" w:fill="FFFFFF"/>
          </w:rPr>
          <w:delText xml:space="preserve">siis </w:delText>
        </w:r>
      </w:del>
      <w:r w:rsidRPr="00C57134">
        <w:rPr>
          <w:rFonts w:ascii="Times New Roman" w:hAnsi="Times New Roman" w:cs="Times New Roman"/>
          <w:color w:val="222222"/>
          <w:shd w:val="clear" w:color="auto" w:fill="FFFFFF"/>
        </w:rPr>
        <w:t xml:space="preserve">esitatakse viide ja link eesti keeles avaldatud </w:t>
      </w:r>
      <w:proofErr w:type="spellStart"/>
      <w:r w:rsidRPr="00C57134">
        <w:rPr>
          <w:rFonts w:ascii="Times New Roman" w:hAnsi="Times New Roman" w:cs="Times New Roman"/>
          <w:color w:val="222222"/>
          <w:shd w:val="clear" w:color="auto" w:fill="FFFFFF"/>
        </w:rPr>
        <w:t>välislepingule</w:t>
      </w:r>
      <w:proofErr w:type="spellEnd"/>
      <w:r w:rsidR="008C3058" w:rsidRPr="00C57134">
        <w:rPr>
          <w:rFonts w:ascii="Times New Roman" w:hAnsi="Times New Roman" w:cs="Times New Roman"/>
          <w:color w:val="222222"/>
          <w:shd w:val="clear" w:color="auto" w:fill="FFFFFF"/>
        </w:rPr>
        <w:t xml:space="preserve"> või selle muudatusele</w:t>
      </w:r>
      <w:r w:rsidRPr="00C57134">
        <w:rPr>
          <w:rFonts w:ascii="Times New Roman" w:hAnsi="Times New Roman" w:cs="Times New Roman"/>
          <w:color w:val="222222"/>
          <w:shd w:val="clear" w:color="auto" w:fill="FFFFFF"/>
        </w:rPr>
        <w:t>.“</w:t>
      </w:r>
      <w:r w:rsidR="00157CA7" w:rsidRPr="00C57134">
        <w:rPr>
          <w:rFonts w:ascii="Times New Roman" w:hAnsi="Times New Roman" w:cs="Times New Roman"/>
          <w:color w:val="222222"/>
          <w:shd w:val="clear" w:color="auto" w:fill="FFFFFF"/>
        </w:rPr>
        <w:t>;</w:t>
      </w:r>
    </w:p>
    <w:p w14:paraId="3D3FB8D3" w14:textId="77777777" w:rsidR="006E3C74" w:rsidRPr="00C57134" w:rsidRDefault="006E3C74" w:rsidP="0021731C">
      <w:pPr>
        <w:spacing w:after="0" w:line="240" w:lineRule="auto"/>
        <w:jc w:val="both"/>
        <w:rPr>
          <w:rFonts w:ascii="Times New Roman" w:hAnsi="Times New Roman" w:cs="Times New Roman"/>
          <w:b/>
          <w:szCs w:val="24"/>
        </w:rPr>
      </w:pPr>
    </w:p>
    <w:p w14:paraId="50A2385D" w14:textId="5497FC97" w:rsidR="00884C89" w:rsidRPr="00643505" w:rsidRDefault="00E579D2" w:rsidP="00643505">
      <w:pPr>
        <w:spacing w:after="0" w:line="240" w:lineRule="auto"/>
        <w:jc w:val="both"/>
        <w:rPr>
          <w:rFonts w:ascii="Times New Roman" w:hAnsi="Times New Roman" w:cs="Times New Roman"/>
        </w:rPr>
      </w:pPr>
      <w:r w:rsidRPr="3F5C7560">
        <w:rPr>
          <w:rFonts w:ascii="Times New Roman" w:hAnsi="Times New Roman" w:cs="Times New Roman"/>
          <w:b/>
          <w:bCs/>
        </w:rPr>
        <w:t>5</w:t>
      </w:r>
      <w:r w:rsidR="002244CE">
        <w:rPr>
          <w:rFonts w:ascii="Times New Roman" w:hAnsi="Times New Roman" w:cs="Times New Roman"/>
          <w:b/>
          <w:bCs/>
        </w:rPr>
        <w:t>2</w:t>
      </w:r>
      <w:r w:rsidR="00000147" w:rsidRPr="3F5C7560">
        <w:rPr>
          <w:rFonts w:ascii="Times New Roman" w:hAnsi="Times New Roman" w:cs="Times New Roman"/>
          <w:b/>
          <w:bCs/>
        </w:rPr>
        <w:t xml:space="preserve">) </w:t>
      </w:r>
      <w:r w:rsidR="008D0216" w:rsidRPr="090C0567">
        <w:rPr>
          <w:rFonts w:ascii="Times New Roman" w:hAnsi="Times New Roman" w:cs="Times New Roman"/>
        </w:rPr>
        <w:t>paragrahvi 28 lõi</w:t>
      </w:r>
      <w:r w:rsidR="00BE0378" w:rsidRPr="090C0567">
        <w:rPr>
          <w:rFonts w:ascii="Times New Roman" w:hAnsi="Times New Roman" w:cs="Times New Roman"/>
        </w:rPr>
        <w:t>ge</w:t>
      </w:r>
      <w:r w:rsidR="0000104A" w:rsidRPr="090C0567">
        <w:rPr>
          <w:rFonts w:ascii="Times New Roman" w:hAnsi="Times New Roman" w:cs="Times New Roman"/>
        </w:rPr>
        <w:t xml:space="preserve"> 3</w:t>
      </w:r>
      <w:r w:rsidR="00000147" w:rsidRPr="090C0567">
        <w:rPr>
          <w:rFonts w:ascii="Times New Roman" w:hAnsi="Times New Roman" w:cs="Times New Roman"/>
        </w:rPr>
        <w:t xml:space="preserve"> tunnistatakse kehtetuks;</w:t>
      </w:r>
    </w:p>
    <w:p w14:paraId="7A592D16" w14:textId="77777777" w:rsidR="006E3C74" w:rsidRDefault="006E3C74" w:rsidP="0021731C">
      <w:pPr>
        <w:spacing w:after="0" w:line="240" w:lineRule="auto"/>
        <w:jc w:val="both"/>
        <w:rPr>
          <w:rFonts w:ascii="Times New Roman" w:hAnsi="Times New Roman" w:cs="Times New Roman"/>
          <w:b/>
          <w:szCs w:val="24"/>
        </w:rPr>
      </w:pPr>
    </w:p>
    <w:p w14:paraId="4A239502" w14:textId="65C21DFF"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3</w:t>
      </w:r>
      <w:r w:rsidR="00000147" w:rsidRPr="00AE68EC">
        <w:rPr>
          <w:rFonts w:ascii="Times New Roman" w:hAnsi="Times New Roman" w:cs="Times New Roman"/>
          <w:b/>
        </w:rPr>
        <w:t xml:space="preserve">) </w:t>
      </w:r>
      <w:r w:rsidR="008D0216" w:rsidRPr="6879758D">
        <w:rPr>
          <w:rFonts w:ascii="Times New Roman" w:hAnsi="Times New Roman" w:cs="Times New Roman"/>
        </w:rPr>
        <w:t>paragrahv</w:t>
      </w:r>
      <w:r w:rsidR="00157CA7">
        <w:rPr>
          <w:rFonts w:ascii="Times New Roman" w:hAnsi="Times New Roman" w:cs="Times New Roman"/>
        </w:rPr>
        <w:t>i</w:t>
      </w:r>
      <w:r w:rsidR="008D0216" w:rsidRPr="6879758D">
        <w:rPr>
          <w:rFonts w:ascii="Times New Roman" w:hAnsi="Times New Roman" w:cs="Times New Roman"/>
        </w:rPr>
        <w:t xml:space="preserve"> 29 </w:t>
      </w:r>
      <w:r w:rsidR="00157CA7">
        <w:rPr>
          <w:rFonts w:ascii="Times New Roman" w:hAnsi="Times New Roman" w:cs="Times New Roman"/>
        </w:rPr>
        <w:t xml:space="preserve">tekst </w:t>
      </w:r>
      <w:r w:rsidR="00000147" w:rsidRPr="6879758D">
        <w:rPr>
          <w:rFonts w:ascii="Times New Roman" w:hAnsi="Times New Roman" w:cs="Times New Roman"/>
        </w:rPr>
        <w:t>muudetakse ja sõnastatakse järgmiselt:</w:t>
      </w:r>
    </w:p>
    <w:p w14:paraId="52185CD8" w14:textId="61FA8711"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„Riigiasutused ja </w:t>
      </w:r>
      <w:r w:rsidRPr="00C86C4D">
        <w:rPr>
          <w:rFonts w:ascii="Times New Roman" w:hAnsi="Times New Roman" w:cs="Times New Roman"/>
        </w:rPr>
        <w:t>omavalitsusüksused</w:t>
      </w:r>
      <w:r w:rsidRPr="6879758D">
        <w:rPr>
          <w:rFonts w:ascii="Times New Roman" w:hAnsi="Times New Roman" w:cs="Times New Roman"/>
        </w:rPr>
        <w:t xml:space="preserve"> ning avalik-õiguslikud juriidilised isikud </w:t>
      </w:r>
      <w:ins w:id="137" w:author="Mari Koik" w:date="2023-11-30T18:55:00Z">
        <w:r w:rsidR="00C07F8D" w:rsidRPr="6879758D">
          <w:rPr>
            <w:rFonts w:ascii="Times New Roman" w:hAnsi="Times New Roman" w:cs="Times New Roman"/>
          </w:rPr>
          <w:t xml:space="preserve">võivad </w:t>
        </w:r>
      </w:ins>
      <w:commentRangeStart w:id="138"/>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w:t>
      </w:r>
      <w:commentRangeEnd w:id="138"/>
      <w:r w:rsidR="00C07F8D">
        <w:rPr>
          <w:rStyle w:val="Kommentaariviide"/>
        </w:rPr>
        <w:commentReference w:id="138"/>
      </w:r>
      <w:r w:rsidRPr="6879758D">
        <w:rPr>
          <w:rFonts w:ascii="Times New Roman" w:hAnsi="Times New Roman" w:cs="Times New Roman"/>
        </w:rPr>
        <w:t xml:space="preserve">alusel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rakendamiseks </w:t>
      </w:r>
      <w:del w:id="139" w:author="Mari Koik" w:date="2023-11-30T18:55:00Z">
        <w:r w:rsidRPr="6879758D" w:rsidDel="00C07F8D">
          <w:rPr>
            <w:rFonts w:ascii="Times New Roman" w:hAnsi="Times New Roman" w:cs="Times New Roman"/>
          </w:rPr>
          <w:delText xml:space="preserve">võivad </w:delText>
        </w:r>
      </w:del>
      <w:r w:rsidRPr="6879758D">
        <w:rPr>
          <w:rFonts w:ascii="Times New Roman" w:hAnsi="Times New Roman" w:cs="Times New Roman"/>
        </w:rPr>
        <w:t xml:space="preserve">vastavalt oma volitustele või pädevusele iseseisvalt ette valmistada ja sõlmida ametkondlikke </w:t>
      </w:r>
      <w:proofErr w:type="spellStart"/>
      <w:r w:rsidRPr="6879758D">
        <w:rPr>
          <w:rFonts w:ascii="Times New Roman" w:hAnsi="Times New Roman" w:cs="Times New Roman"/>
        </w:rPr>
        <w:t>välislepinguid</w:t>
      </w:r>
      <w:proofErr w:type="spellEnd"/>
      <w:r w:rsidRPr="6879758D">
        <w:rPr>
          <w:rFonts w:ascii="Times New Roman" w:hAnsi="Times New Roman" w:cs="Times New Roman"/>
        </w:rPr>
        <w:t>.“;</w:t>
      </w:r>
    </w:p>
    <w:p w14:paraId="0BAEB29F" w14:textId="77777777" w:rsidR="006E3C74" w:rsidRDefault="006E3C74" w:rsidP="0021731C">
      <w:pPr>
        <w:spacing w:after="0" w:line="240" w:lineRule="auto"/>
        <w:jc w:val="both"/>
        <w:rPr>
          <w:rFonts w:ascii="Times New Roman" w:hAnsi="Times New Roman" w:cs="Times New Roman"/>
          <w:b/>
          <w:szCs w:val="24"/>
        </w:rPr>
      </w:pPr>
    </w:p>
    <w:p w14:paraId="480743AB" w14:textId="6305A41D"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4</w:t>
      </w:r>
      <w:r w:rsidR="00000147" w:rsidRPr="00AE68EC">
        <w:rPr>
          <w:rFonts w:ascii="Times New Roman" w:hAnsi="Times New Roman" w:cs="Times New Roman"/>
          <w:b/>
        </w:rPr>
        <w:t xml:space="preserve">) </w:t>
      </w:r>
      <w:r w:rsidR="008D0216" w:rsidRPr="6879758D">
        <w:rPr>
          <w:rFonts w:ascii="Times New Roman" w:hAnsi="Times New Roman" w:cs="Times New Roman"/>
        </w:rPr>
        <w:t>paragrahv</w:t>
      </w:r>
      <w:r w:rsidR="00157CA7">
        <w:rPr>
          <w:rFonts w:ascii="Times New Roman" w:hAnsi="Times New Roman" w:cs="Times New Roman"/>
        </w:rPr>
        <w:t>i</w:t>
      </w:r>
      <w:r w:rsidR="008D0216" w:rsidRPr="6879758D">
        <w:rPr>
          <w:rFonts w:ascii="Times New Roman" w:hAnsi="Times New Roman" w:cs="Times New Roman"/>
        </w:rPr>
        <w:t xml:space="preserve"> 30</w:t>
      </w:r>
      <w:r w:rsidR="00157CA7">
        <w:rPr>
          <w:rFonts w:ascii="Times New Roman" w:hAnsi="Times New Roman" w:cs="Times New Roman"/>
        </w:rPr>
        <w:t xml:space="preserve"> tekst</w:t>
      </w:r>
      <w:r w:rsidR="008D0216" w:rsidRPr="6879758D">
        <w:rPr>
          <w:rFonts w:ascii="Times New Roman" w:hAnsi="Times New Roman" w:cs="Times New Roman"/>
        </w:rPr>
        <w:t xml:space="preserve"> </w:t>
      </w:r>
      <w:r w:rsidR="00000147" w:rsidRPr="6879758D">
        <w:rPr>
          <w:rFonts w:ascii="Times New Roman" w:hAnsi="Times New Roman" w:cs="Times New Roman"/>
        </w:rPr>
        <w:t>muudetakse ja sõnastatakse järgmiselt:</w:t>
      </w:r>
    </w:p>
    <w:p w14:paraId="59BBE304"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„Ametkondlik </w:t>
      </w:r>
      <w:proofErr w:type="spellStart"/>
      <w:r w:rsidRPr="6879758D">
        <w:rPr>
          <w:rFonts w:ascii="Times New Roman" w:hAnsi="Times New Roman" w:cs="Times New Roman"/>
        </w:rPr>
        <w:t>välisleping</w:t>
      </w:r>
      <w:proofErr w:type="spellEnd"/>
      <w:r w:rsidRPr="6879758D">
        <w:rPr>
          <w:rFonts w:ascii="Times New Roman" w:hAnsi="Times New Roman" w:cs="Times New Roman"/>
        </w:rPr>
        <w:t xml:space="preserve"> avaldatakse asjaomase riigiasutuse, omavalitsusüksuse või avalik-õigusliku juriidilise isiku veebilehel, kui ametkondlikus </w:t>
      </w:r>
      <w:proofErr w:type="spellStart"/>
      <w:r w:rsidRPr="6879758D">
        <w:rPr>
          <w:rFonts w:ascii="Times New Roman" w:hAnsi="Times New Roman" w:cs="Times New Roman"/>
        </w:rPr>
        <w:t>välislepingus</w:t>
      </w:r>
      <w:proofErr w:type="spellEnd"/>
      <w:r w:rsidRPr="6879758D">
        <w:rPr>
          <w:rFonts w:ascii="Times New Roman" w:hAnsi="Times New Roman" w:cs="Times New Roman"/>
        </w:rPr>
        <w:t xml:space="preserve"> ei ole sätestatud teisiti.“;</w:t>
      </w:r>
    </w:p>
    <w:p w14:paraId="1800FFE0" w14:textId="77777777" w:rsidR="006E3C74" w:rsidRDefault="006E3C74" w:rsidP="0021731C">
      <w:pPr>
        <w:spacing w:after="0" w:line="240" w:lineRule="auto"/>
        <w:jc w:val="both"/>
        <w:rPr>
          <w:rFonts w:ascii="Times New Roman" w:hAnsi="Times New Roman" w:cs="Times New Roman"/>
          <w:b/>
          <w:szCs w:val="24"/>
        </w:rPr>
      </w:pPr>
    </w:p>
    <w:p w14:paraId="7964EBAB" w14:textId="6A75DCA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5</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31 pealkiri muudetakse ja sõnastatakse järgmiselt:</w:t>
      </w:r>
    </w:p>
    <w:p w14:paraId="2FB20146"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Pr="00AE68EC">
        <w:rPr>
          <w:rFonts w:ascii="Times New Roman" w:hAnsi="Times New Roman" w:cs="Times New Roman"/>
          <w:b/>
        </w:rPr>
        <w:t xml:space="preserve">§ 31. Ametkondliku </w:t>
      </w:r>
      <w:proofErr w:type="spellStart"/>
      <w:r w:rsidRPr="00AE68EC">
        <w:rPr>
          <w:rFonts w:ascii="Times New Roman" w:hAnsi="Times New Roman" w:cs="Times New Roman"/>
          <w:b/>
        </w:rPr>
        <w:t>välislepingu</w:t>
      </w:r>
      <w:proofErr w:type="spellEnd"/>
      <w:r w:rsidRPr="00AE68EC">
        <w:rPr>
          <w:rFonts w:ascii="Times New Roman" w:hAnsi="Times New Roman" w:cs="Times New Roman"/>
          <w:b/>
        </w:rPr>
        <w:t xml:space="preserve"> registreerimine</w:t>
      </w:r>
      <w:r w:rsidRPr="6879758D">
        <w:rPr>
          <w:rFonts w:ascii="Times New Roman" w:hAnsi="Times New Roman" w:cs="Times New Roman"/>
        </w:rPr>
        <w:t>“;</w:t>
      </w:r>
    </w:p>
    <w:p w14:paraId="5AE7A189" w14:textId="77777777" w:rsidR="006E3C74" w:rsidRDefault="006E3C74" w:rsidP="0021731C">
      <w:pPr>
        <w:spacing w:after="0" w:line="240" w:lineRule="auto"/>
        <w:jc w:val="both"/>
        <w:rPr>
          <w:rFonts w:ascii="Times New Roman" w:hAnsi="Times New Roman" w:cs="Times New Roman"/>
          <w:b/>
          <w:szCs w:val="24"/>
        </w:rPr>
      </w:pPr>
    </w:p>
    <w:p w14:paraId="032CED13" w14:textId="469DDC23"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6</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31 lõige</w:t>
      </w:r>
      <w:r w:rsidR="00000147" w:rsidRPr="6879758D">
        <w:rPr>
          <w:rFonts w:ascii="Times New Roman" w:hAnsi="Times New Roman" w:cs="Times New Roman"/>
        </w:rPr>
        <w:t xml:space="preserve"> 1 muudetakse ja sõnastatakse järgmiselt:</w:t>
      </w:r>
    </w:p>
    <w:p w14:paraId="6D8F9F62" w14:textId="5B4CA660"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Ametkondliku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tekst</w:t>
      </w:r>
      <w:ins w:id="140" w:author="Mari Koik" w:date="2023-11-30T18:57:00Z">
        <w:r w:rsidR="00C07F8D">
          <w:rPr>
            <w:rFonts w:ascii="Times New Roman" w:hAnsi="Times New Roman" w:cs="Times New Roman"/>
          </w:rPr>
          <w:t xml:space="preserve"> </w:t>
        </w:r>
      </w:ins>
      <w:del w:id="141" w:author="Mari Koik" w:date="2023-11-30T18:57:00Z">
        <w:r w:rsidRPr="6879758D" w:rsidDel="00C07F8D">
          <w:rPr>
            <w:rFonts w:ascii="Times New Roman" w:hAnsi="Times New Roman" w:cs="Times New Roman"/>
          </w:rPr>
          <w:delText>,</w:delText>
        </w:r>
      </w:del>
      <w:ins w:id="142" w:author="Mari Koik" w:date="2023-11-30T18:57:00Z">
        <w:r w:rsidR="00C07F8D">
          <w:rPr>
            <w:rFonts w:ascii="Times New Roman" w:hAnsi="Times New Roman" w:cs="Times New Roman"/>
          </w:rPr>
          <w:t>ning</w:t>
        </w:r>
      </w:ins>
      <w:r w:rsidRPr="6879758D">
        <w:rPr>
          <w:rFonts w:ascii="Times New Roman" w:hAnsi="Times New Roman" w:cs="Times New Roman"/>
        </w:rPr>
        <w:t xml:space="preserve"> selle sõlmimise, muutmise, lõpetamise või lõppemise teave registreeri</w:t>
      </w:r>
      <w:r w:rsidR="00157CA7">
        <w:rPr>
          <w:rFonts w:ascii="Times New Roman" w:hAnsi="Times New Roman" w:cs="Times New Roman"/>
        </w:rPr>
        <w:t>takse</w:t>
      </w:r>
      <w:r w:rsidRPr="6879758D">
        <w:rPr>
          <w:rFonts w:ascii="Times New Roman" w:hAnsi="Times New Roman" w:cs="Times New Roman"/>
        </w:rPr>
        <w:t xml:space="preserve"> </w:t>
      </w:r>
      <w:proofErr w:type="spellStart"/>
      <w:r w:rsidRPr="6879758D">
        <w:rPr>
          <w:rFonts w:ascii="Times New Roman" w:hAnsi="Times New Roman" w:cs="Times New Roman"/>
        </w:rPr>
        <w:t>välislepingute</w:t>
      </w:r>
      <w:proofErr w:type="spellEnd"/>
      <w:r w:rsidRPr="6879758D">
        <w:rPr>
          <w:rFonts w:ascii="Times New Roman" w:hAnsi="Times New Roman" w:cs="Times New Roman"/>
        </w:rPr>
        <w:t xml:space="preserve"> andmekogus.“;</w:t>
      </w:r>
    </w:p>
    <w:p w14:paraId="39E25642" w14:textId="77777777" w:rsidR="006E3C74" w:rsidRDefault="006E3C74" w:rsidP="0021731C">
      <w:pPr>
        <w:spacing w:after="0" w:line="240" w:lineRule="auto"/>
        <w:jc w:val="both"/>
        <w:rPr>
          <w:rFonts w:ascii="Times New Roman" w:hAnsi="Times New Roman" w:cs="Times New Roman"/>
          <w:b/>
          <w:szCs w:val="24"/>
        </w:rPr>
      </w:pPr>
    </w:p>
    <w:p w14:paraId="3B1402DC" w14:textId="311307C7"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7</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31 lõige</w:t>
      </w:r>
      <w:r w:rsidR="00000147" w:rsidRPr="6879758D">
        <w:rPr>
          <w:rFonts w:ascii="Times New Roman" w:hAnsi="Times New Roman" w:cs="Times New Roman"/>
        </w:rPr>
        <w:t xml:space="preserve"> 2 </w:t>
      </w:r>
      <w:r w:rsidR="0000104A" w:rsidRPr="6879758D">
        <w:rPr>
          <w:rFonts w:ascii="Times New Roman" w:hAnsi="Times New Roman" w:cs="Times New Roman"/>
        </w:rPr>
        <w:t>tunnistatakse kehtetuks</w:t>
      </w:r>
      <w:r w:rsidR="008D0216" w:rsidRPr="00AE68EC">
        <w:rPr>
          <w:rFonts w:ascii="Times New Roman" w:hAnsi="Times New Roman" w:cs="Times New Roman"/>
        </w:rPr>
        <w:t>;</w:t>
      </w:r>
    </w:p>
    <w:p w14:paraId="09BE8672" w14:textId="77777777" w:rsidR="006E3C74" w:rsidRDefault="006E3C74" w:rsidP="00E80FE3">
      <w:pPr>
        <w:spacing w:after="0" w:line="240" w:lineRule="auto"/>
        <w:jc w:val="both"/>
        <w:rPr>
          <w:rFonts w:ascii="Times New Roman" w:hAnsi="Times New Roman" w:cs="Times New Roman"/>
          <w:b/>
          <w:szCs w:val="24"/>
        </w:rPr>
      </w:pPr>
    </w:p>
    <w:p w14:paraId="6D3872B1" w14:textId="421E27B2" w:rsidR="00884C89" w:rsidRPr="00643505" w:rsidRDefault="00157CA7" w:rsidP="00643505">
      <w:pPr>
        <w:spacing w:after="0" w:line="240" w:lineRule="auto"/>
        <w:jc w:val="both"/>
        <w:rPr>
          <w:rFonts w:ascii="Times New Roman" w:hAnsi="Times New Roman" w:cs="Times New Roman"/>
        </w:rPr>
      </w:pPr>
      <w:r>
        <w:rPr>
          <w:rFonts w:ascii="Times New Roman" w:hAnsi="Times New Roman" w:cs="Times New Roman"/>
          <w:b/>
        </w:rPr>
        <w:t>5</w:t>
      </w:r>
      <w:r w:rsidR="002244CE">
        <w:rPr>
          <w:rFonts w:ascii="Times New Roman" w:hAnsi="Times New Roman" w:cs="Times New Roman"/>
          <w:b/>
        </w:rPr>
        <w:t>8</w:t>
      </w:r>
      <w:r w:rsidR="00000147" w:rsidRPr="00AE68EC">
        <w:rPr>
          <w:rFonts w:ascii="Times New Roman" w:hAnsi="Times New Roman" w:cs="Times New Roman"/>
          <w:b/>
        </w:rPr>
        <w:t xml:space="preserve">) </w:t>
      </w:r>
      <w:r w:rsidR="008D0216" w:rsidRPr="6879758D">
        <w:rPr>
          <w:rFonts w:ascii="Times New Roman" w:hAnsi="Times New Roman" w:cs="Times New Roman"/>
        </w:rPr>
        <w:t>paragrahv</w:t>
      </w:r>
      <w:r>
        <w:rPr>
          <w:rFonts w:ascii="Times New Roman" w:hAnsi="Times New Roman" w:cs="Times New Roman"/>
        </w:rPr>
        <w:t>i</w:t>
      </w:r>
      <w:r w:rsidR="008D0216" w:rsidRPr="6879758D">
        <w:rPr>
          <w:rFonts w:ascii="Times New Roman" w:hAnsi="Times New Roman" w:cs="Times New Roman"/>
        </w:rPr>
        <w:t xml:space="preserve"> 32</w:t>
      </w:r>
      <w:r>
        <w:rPr>
          <w:rFonts w:ascii="Times New Roman" w:hAnsi="Times New Roman" w:cs="Times New Roman"/>
        </w:rPr>
        <w:t xml:space="preserve"> tekst</w:t>
      </w:r>
      <w:r w:rsidR="008D0216" w:rsidRPr="6879758D">
        <w:rPr>
          <w:rFonts w:ascii="Times New Roman" w:hAnsi="Times New Roman" w:cs="Times New Roman"/>
        </w:rPr>
        <w:t xml:space="preserve"> </w:t>
      </w:r>
      <w:r w:rsidR="00000147" w:rsidRPr="6879758D">
        <w:rPr>
          <w:rFonts w:ascii="Times New Roman" w:hAnsi="Times New Roman" w:cs="Times New Roman"/>
        </w:rPr>
        <w:t>muudetakse ja sõnastatakse järgmiselt:</w:t>
      </w:r>
    </w:p>
    <w:p w14:paraId="2994E1BE"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„Ametkondliku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muutmise, peatamise või lõpetamise otsustab asjaomane riigiasutus, omavalitsusüksus või avalik-õiguslik juriidiline isik rahvusvahelise õiguse ja ametkondliku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kohaselt.“.</w:t>
      </w:r>
    </w:p>
    <w:p w14:paraId="4FA51029" w14:textId="77777777" w:rsidR="006E3C74" w:rsidRDefault="006E3C74" w:rsidP="00E80FE3">
      <w:pPr>
        <w:spacing w:after="0" w:line="240" w:lineRule="auto"/>
        <w:jc w:val="both"/>
        <w:rPr>
          <w:rFonts w:ascii="Times New Roman" w:hAnsi="Times New Roman" w:cs="Times New Roman"/>
          <w:b/>
          <w:szCs w:val="24"/>
        </w:rPr>
      </w:pPr>
    </w:p>
    <w:p w14:paraId="590E1A5D" w14:textId="102B0532" w:rsidR="00246045" w:rsidRPr="00643505" w:rsidRDefault="00000147" w:rsidP="00643505">
      <w:pPr>
        <w:spacing w:after="0" w:line="240" w:lineRule="auto"/>
        <w:jc w:val="both"/>
        <w:rPr>
          <w:rFonts w:ascii="Times New Roman" w:hAnsi="Times New Roman" w:cs="Times New Roman"/>
          <w:b/>
          <w:bCs/>
        </w:rPr>
      </w:pPr>
      <w:r w:rsidRPr="00AE68EC">
        <w:rPr>
          <w:rFonts w:ascii="Times New Roman" w:hAnsi="Times New Roman" w:cs="Times New Roman"/>
          <w:b/>
        </w:rPr>
        <w:t xml:space="preserve">§ 2. </w:t>
      </w:r>
      <w:r w:rsidR="00246045" w:rsidRPr="00AE68EC">
        <w:rPr>
          <w:rFonts w:ascii="Times New Roman" w:hAnsi="Times New Roman" w:cs="Times New Roman"/>
          <w:b/>
        </w:rPr>
        <w:t>Isikut tõendavate dokumentide seaduse muutmine</w:t>
      </w:r>
    </w:p>
    <w:p w14:paraId="5D7318E4" w14:textId="68634F2E" w:rsidR="00246045" w:rsidRDefault="00246045" w:rsidP="00E80FE3">
      <w:pPr>
        <w:spacing w:after="0" w:line="240" w:lineRule="auto"/>
        <w:jc w:val="both"/>
        <w:rPr>
          <w:rFonts w:ascii="Times New Roman" w:hAnsi="Times New Roman" w:cs="Times New Roman"/>
          <w:b/>
          <w:szCs w:val="24"/>
        </w:rPr>
      </w:pPr>
    </w:p>
    <w:p w14:paraId="44E1760C" w14:textId="4B0581B1" w:rsidR="00246045" w:rsidRPr="00643505" w:rsidRDefault="00246045"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Isikut tõendavate dokumentide seaduses tehakse </w:t>
      </w:r>
      <w:r w:rsidR="005561DF" w:rsidRPr="6879758D">
        <w:rPr>
          <w:rFonts w:ascii="Times New Roman" w:hAnsi="Times New Roman" w:cs="Times New Roman"/>
        </w:rPr>
        <w:t>järgmised muudatused:</w:t>
      </w:r>
    </w:p>
    <w:p w14:paraId="1A45F528" w14:textId="2D4D514C" w:rsidR="00246045" w:rsidRDefault="00246045" w:rsidP="00E80FE3">
      <w:pPr>
        <w:spacing w:after="0" w:line="240" w:lineRule="auto"/>
        <w:jc w:val="both"/>
        <w:rPr>
          <w:rFonts w:ascii="Times New Roman" w:hAnsi="Times New Roman" w:cs="Times New Roman"/>
          <w:b/>
          <w:szCs w:val="24"/>
        </w:rPr>
      </w:pPr>
    </w:p>
    <w:p w14:paraId="4107965D" w14:textId="7EFA3EF4" w:rsidR="007E0C43" w:rsidRPr="00643505" w:rsidRDefault="005561DF" w:rsidP="008D56EB">
      <w:pPr>
        <w:spacing w:after="0" w:line="240" w:lineRule="auto"/>
        <w:jc w:val="both"/>
        <w:rPr>
          <w:rFonts w:ascii="Times New Roman" w:hAnsi="Times New Roman" w:cs="Times New Roman"/>
          <w:b/>
          <w:bCs/>
        </w:rPr>
      </w:pPr>
      <w:r w:rsidRPr="00AE68EC">
        <w:rPr>
          <w:rFonts w:ascii="Times New Roman" w:hAnsi="Times New Roman" w:cs="Times New Roman"/>
          <w:b/>
        </w:rPr>
        <w:t xml:space="preserve">1) </w:t>
      </w:r>
      <w:r w:rsidR="007E0C43" w:rsidRPr="6879758D">
        <w:rPr>
          <w:rFonts w:ascii="Times New Roman" w:hAnsi="Times New Roman" w:cs="Times New Roman"/>
        </w:rPr>
        <w:t>paragrahvi 15</w:t>
      </w:r>
      <w:r w:rsidR="007E0C43" w:rsidRPr="6879758D">
        <w:rPr>
          <w:rFonts w:ascii="Times New Roman" w:hAnsi="Times New Roman" w:cs="Times New Roman"/>
          <w:vertAlign w:val="superscript"/>
        </w:rPr>
        <w:t>3</w:t>
      </w:r>
      <w:r w:rsidR="007E0C43" w:rsidRPr="6879758D">
        <w:rPr>
          <w:rFonts w:ascii="Times New Roman" w:hAnsi="Times New Roman" w:cs="Times New Roman"/>
        </w:rPr>
        <w:t xml:space="preserve"> </w:t>
      </w:r>
      <w:r w:rsidR="00DD5109">
        <w:rPr>
          <w:rFonts w:ascii="Times New Roman" w:hAnsi="Times New Roman" w:cs="Times New Roman"/>
        </w:rPr>
        <w:t>täiendatakse lõikega 3</w:t>
      </w:r>
      <w:r w:rsidR="00DD5109">
        <w:rPr>
          <w:rFonts w:ascii="Times New Roman" w:hAnsi="Times New Roman" w:cs="Times New Roman"/>
          <w:vertAlign w:val="superscript"/>
        </w:rPr>
        <w:t>1</w:t>
      </w:r>
      <w:r w:rsidR="00DD5109">
        <w:rPr>
          <w:rFonts w:ascii="Times New Roman" w:hAnsi="Times New Roman" w:cs="Times New Roman"/>
        </w:rPr>
        <w:t xml:space="preserve"> järgmises sõnastuses</w:t>
      </w:r>
      <w:r w:rsidR="007E0C43" w:rsidRPr="6879758D">
        <w:rPr>
          <w:rFonts w:ascii="Times New Roman" w:hAnsi="Times New Roman" w:cs="Times New Roman"/>
        </w:rPr>
        <w:t>:</w:t>
      </w:r>
    </w:p>
    <w:p w14:paraId="1B1D2D38" w14:textId="614E19C4"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w:t>
      </w:r>
      <w:r w:rsidR="00DD5109">
        <w:rPr>
          <w:rFonts w:ascii="Times New Roman" w:hAnsi="Times New Roman" w:cs="Times New Roman"/>
        </w:rPr>
        <w:t>(3</w:t>
      </w:r>
      <w:r w:rsidR="00DD5109">
        <w:rPr>
          <w:rFonts w:ascii="Times New Roman" w:hAnsi="Times New Roman" w:cs="Times New Roman"/>
          <w:vertAlign w:val="superscript"/>
        </w:rPr>
        <w:t>1</w:t>
      </w:r>
      <w:r w:rsidR="00DD5109">
        <w:rPr>
          <w:rFonts w:ascii="Times New Roman" w:hAnsi="Times New Roman" w:cs="Times New Roman"/>
        </w:rPr>
        <w:t>) Käesoleva paragrahvi lõikes 3 n</w:t>
      </w:r>
      <w:r w:rsidRPr="6879758D">
        <w:rPr>
          <w:rFonts w:ascii="Times New Roman" w:hAnsi="Times New Roman" w:cs="Times New Roman"/>
        </w:rPr>
        <w:t>imetatud eesmärgil võib töödelda järgmisi isikuandmeid:</w:t>
      </w:r>
    </w:p>
    <w:p w14:paraId="495C6B46" w14:textId="27F4FBA7"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 xml:space="preserve">1) </w:t>
      </w:r>
      <w:r w:rsidR="1AE30887" w:rsidRPr="6879758D">
        <w:rPr>
          <w:rFonts w:ascii="Times New Roman" w:hAnsi="Times New Roman" w:cs="Times New Roman"/>
        </w:rPr>
        <w:t>t</w:t>
      </w:r>
      <w:r w:rsidR="430760C1" w:rsidRPr="00643505">
        <w:rPr>
          <w:rFonts w:ascii="Times New Roman" w:hAnsi="Times New Roman" w:cs="Times New Roman"/>
        </w:rPr>
        <w:t>aotleja</w:t>
      </w:r>
      <w:r w:rsidRPr="6879758D">
        <w:rPr>
          <w:rFonts w:ascii="Times New Roman" w:hAnsi="Times New Roman" w:cs="Times New Roman"/>
        </w:rPr>
        <w:t xml:space="preserve"> üldandmed, perekonnaseis</w:t>
      </w:r>
      <w:r w:rsidR="430760C1" w:rsidRPr="6879758D">
        <w:rPr>
          <w:rFonts w:ascii="Times New Roman" w:hAnsi="Times New Roman" w:cs="Times New Roman"/>
        </w:rPr>
        <w:t>uandmed</w:t>
      </w:r>
      <w:r w:rsidRPr="6879758D">
        <w:rPr>
          <w:rFonts w:ascii="Times New Roman" w:hAnsi="Times New Roman" w:cs="Times New Roman"/>
        </w:rPr>
        <w:t xml:space="preserve">, isikut </w:t>
      </w:r>
      <w:commentRangeStart w:id="143"/>
      <w:r w:rsidRPr="6879758D">
        <w:rPr>
          <w:rFonts w:ascii="Times New Roman" w:hAnsi="Times New Roman" w:cs="Times New Roman"/>
        </w:rPr>
        <w:t>tõendava</w:t>
      </w:r>
      <w:del w:id="144" w:author="Mari Koik" w:date="2023-11-30T18:57:00Z">
        <w:r w:rsidRPr="6879758D" w:rsidDel="00C07F8D">
          <w:rPr>
            <w:rFonts w:ascii="Times New Roman" w:hAnsi="Times New Roman" w:cs="Times New Roman"/>
          </w:rPr>
          <w:delText>t</w:delText>
        </w:r>
      </w:del>
      <w:r w:rsidRPr="6879758D">
        <w:rPr>
          <w:rFonts w:ascii="Times New Roman" w:hAnsi="Times New Roman" w:cs="Times New Roman"/>
        </w:rPr>
        <w:t xml:space="preserve"> </w:t>
      </w:r>
      <w:commentRangeEnd w:id="143"/>
      <w:r w:rsidR="00C07F8D">
        <w:rPr>
          <w:rStyle w:val="Kommentaariviide"/>
        </w:rPr>
        <w:commentReference w:id="143"/>
      </w:r>
      <w:r w:rsidRPr="6879758D">
        <w:rPr>
          <w:rFonts w:ascii="Times New Roman" w:hAnsi="Times New Roman" w:cs="Times New Roman"/>
        </w:rPr>
        <w:t>dokumen</w:t>
      </w:r>
      <w:r w:rsidR="430760C1" w:rsidRPr="6879758D">
        <w:rPr>
          <w:rFonts w:ascii="Times New Roman" w:hAnsi="Times New Roman" w:cs="Times New Roman"/>
        </w:rPr>
        <w:t>d</w:t>
      </w:r>
      <w:r w:rsidRPr="6879758D">
        <w:rPr>
          <w:rFonts w:ascii="Times New Roman" w:hAnsi="Times New Roman" w:cs="Times New Roman"/>
        </w:rPr>
        <w:t xml:space="preserve">i andmed </w:t>
      </w:r>
      <w:r w:rsidR="430760C1" w:rsidRPr="00AE68EC">
        <w:rPr>
          <w:rFonts w:ascii="Times New Roman" w:hAnsi="Times New Roman" w:cs="Times New Roman"/>
        </w:rPr>
        <w:t>ja t</w:t>
      </w:r>
      <w:r w:rsidR="4D4D34FA" w:rsidRPr="00AE68EC">
        <w:rPr>
          <w:rFonts w:ascii="Times New Roman" w:hAnsi="Times New Roman" w:cs="Times New Roman"/>
        </w:rPr>
        <w:t>öö</w:t>
      </w:r>
      <w:r w:rsidR="430760C1" w:rsidRPr="00AE68EC">
        <w:rPr>
          <w:rFonts w:ascii="Times New Roman" w:hAnsi="Times New Roman" w:cs="Times New Roman"/>
        </w:rPr>
        <w:t>tamise</w:t>
      </w:r>
      <w:r w:rsidRPr="00AE68EC">
        <w:rPr>
          <w:rFonts w:ascii="Times New Roman" w:hAnsi="Times New Roman" w:cs="Times New Roman"/>
        </w:rPr>
        <w:t xml:space="preserve"> andmed;</w:t>
      </w:r>
    </w:p>
    <w:p w14:paraId="798C4387" w14:textId="4FE3958C"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2) esinduse töötaja perekonnaliikme üldandmed</w:t>
      </w:r>
      <w:r w:rsidR="4D4D34FA" w:rsidRPr="00AE68EC">
        <w:rPr>
          <w:rFonts w:ascii="Times New Roman" w:hAnsi="Times New Roman" w:cs="Times New Roman"/>
        </w:rPr>
        <w:t xml:space="preserve"> ja</w:t>
      </w:r>
      <w:r w:rsidRPr="00AE68EC">
        <w:rPr>
          <w:rFonts w:ascii="Times New Roman" w:hAnsi="Times New Roman" w:cs="Times New Roman"/>
        </w:rPr>
        <w:t xml:space="preserve"> reisidokumen</w:t>
      </w:r>
      <w:r w:rsidR="4D4D34FA" w:rsidRPr="00AE68EC">
        <w:rPr>
          <w:rFonts w:ascii="Times New Roman" w:hAnsi="Times New Roman" w:cs="Times New Roman"/>
        </w:rPr>
        <w:t>di</w:t>
      </w:r>
      <w:r w:rsidRPr="00AE68EC">
        <w:rPr>
          <w:rFonts w:ascii="Times New Roman" w:hAnsi="Times New Roman" w:cs="Times New Roman"/>
        </w:rPr>
        <w:t xml:space="preserve"> või isikut tõendava dokumen</w:t>
      </w:r>
      <w:r w:rsidR="259B68A9" w:rsidRPr="00AE68EC">
        <w:rPr>
          <w:rFonts w:ascii="Times New Roman" w:hAnsi="Times New Roman" w:cs="Times New Roman"/>
        </w:rPr>
        <w:t>d</w:t>
      </w:r>
      <w:r w:rsidRPr="00AE68EC">
        <w:rPr>
          <w:rFonts w:ascii="Times New Roman" w:hAnsi="Times New Roman" w:cs="Times New Roman"/>
        </w:rPr>
        <w:t>i andmed;</w:t>
      </w:r>
    </w:p>
    <w:p w14:paraId="15078FDA" w14:textId="667ADB9C"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3) andmekogu kasutaja</w:t>
      </w:r>
      <w:r w:rsidR="259B68A9" w:rsidRPr="6879758D">
        <w:rPr>
          <w:rFonts w:ascii="Times New Roman" w:hAnsi="Times New Roman" w:cs="Times New Roman"/>
        </w:rPr>
        <w:t xml:space="preserve"> </w:t>
      </w:r>
      <w:r w:rsidRPr="6879758D">
        <w:rPr>
          <w:rFonts w:ascii="Times New Roman" w:hAnsi="Times New Roman" w:cs="Times New Roman"/>
        </w:rPr>
        <w:t xml:space="preserve">üldandmed </w:t>
      </w:r>
      <w:r w:rsidR="259B68A9" w:rsidRPr="6879758D">
        <w:rPr>
          <w:rFonts w:ascii="Times New Roman" w:hAnsi="Times New Roman" w:cs="Times New Roman"/>
        </w:rPr>
        <w:t>ja töötamise</w:t>
      </w:r>
      <w:r w:rsidRPr="00AE68EC">
        <w:rPr>
          <w:rFonts w:ascii="Times New Roman" w:hAnsi="Times New Roman" w:cs="Times New Roman"/>
        </w:rPr>
        <w:t xml:space="preserve"> andmed.“;</w:t>
      </w:r>
    </w:p>
    <w:p w14:paraId="498FDD19" w14:textId="77777777" w:rsidR="007E0C43" w:rsidRDefault="007E0C43" w:rsidP="008D56EB">
      <w:pPr>
        <w:spacing w:after="0" w:line="240" w:lineRule="auto"/>
        <w:jc w:val="both"/>
        <w:rPr>
          <w:rFonts w:ascii="Times New Roman" w:hAnsi="Times New Roman" w:cs="Times New Roman"/>
          <w:b/>
          <w:szCs w:val="24"/>
        </w:rPr>
      </w:pPr>
    </w:p>
    <w:p w14:paraId="0A349CF7" w14:textId="30887457" w:rsidR="005561DF" w:rsidRPr="00643505" w:rsidRDefault="007E0C43" w:rsidP="008D56EB">
      <w:pPr>
        <w:spacing w:after="0" w:line="240" w:lineRule="auto"/>
        <w:jc w:val="both"/>
        <w:rPr>
          <w:rFonts w:ascii="Times New Roman" w:hAnsi="Times New Roman" w:cs="Times New Roman"/>
          <w:b/>
          <w:bCs/>
        </w:rPr>
      </w:pPr>
      <w:r w:rsidRPr="00AE68EC">
        <w:rPr>
          <w:rFonts w:ascii="Times New Roman" w:hAnsi="Times New Roman" w:cs="Times New Roman"/>
          <w:b/>
        </w:rPr>
        <w:t>2)</w:t>
      </w:r>
      <w:r w:rsidRPr="6879758D">
        <w:rPr>
          <w:rFonts w:ascii="Times New Roman" w:hAnsi="Times New Roman" w:cs="Times New Roman"/>
        </w:rPr>
        <w:t xml:space="preserve"> </w:t>
      </w:r>
      <w:r w:rsidR="005561DF" w:rsidRPr="6879758D">
        <w:rPr>
          <w:rFonts w:ascii="Times New Roman" w:hAnsi="Times New Roman" w:cs="Times New Roman"/>
        </w:rPr>
        <w:t>paragrahvi 15</w:t>
      </w:r>
      <w:r w:rsidR="005561DF" w:rsidRPr="6879758D">
        <w:rPr>
          <w:rFonts w:ascii="Times New Roman" w:hAnsi="Times New Roman" w:cs="Times New Roman"/>
          <w:vertAlign w:val="superscript"/>
        </w:rPr>
        <w:t>3</w:t>
      </w:r>
      <w:r w:rsidR="005561DF" w:rsidRPr="6879758D">
        <w:rPr>
          <w:rFonts w:ascii="Times New Roman" w:hAnsi="Times New Roman" w:cs="Times New Roman"/>
        </w:rPr>
        <w:t xml:space="preserve"> lõige 5 muudetakse ja sõnastatakse järgmiselt:</w:t>
      </w:r>
    </w:p>
    <w:p w14:paraId="06F937FF" w14:textId="158F1AB2" w:rsidR="005561DF" w:rsidRPr="005561DF" w:rsidRDefault="005561DF" w:rsidP="008D56EB">
      <w:pPr>
        <w:spacing w:after="0" w:line="240" w:lineRule="auto"/>
        <w:jc w:val="both"/>
        <w:rPr>
          <w:rFonts w:ascii="Times New Roman" w:hAnsi="Times New Roman" w:cs="Times New Roman"/>
        </w:rPr>
      </w:pPr>
      <w:r w:rsidRPr="6879758D">
        <w:rPr>
          <w:rFonts w:ascii="Times New Roman" w:hAnsi="Times New Roman" w:cs="Times New Roman"/>
        </w:rPr>
        <w:t>„</w:t>
      </w:r>
      <w:r w:rsidR="00157CA7">
        <w:rPr>
          <w:rFonts w:ascii="Times New Roman" w:hAnsi="Times New Roman" w:cs="Times New Roman"/>
        </w:rPr>
        <w:t>(5) Käesolevas paragrahvis nimetatud a</w:t>
      </w:r>
      <w:r w:rsidRPr="005561DF">
        <w:rPr>
          <w:rFonts w:ascii="Times New Roman" w:hAnsi="Times New Roman" w:cs="Times New Roman"/>
        </w:rPr>
        <w:t>ndmekogu</w:t>
      </w:r>
      <w:r w:rsidR="003E13C1">
        <w:rPr>
          <w:rFonts w:ascii="Times New Roman" w:hAnsi="Times New Roman" w:cs="Times New Roman"/>
        </w:rPr>
        <w:t>de</w:t>
      </w:r>
      <w:r w:rsidRPr="005561DF">
        <w:rPr>
          <w:rFonts w:ascii="Times New Roman" w:hAnsi="Times New Roman" w:cs="Times New Roman"/>
        </w:rPr>
        <w:t xml:space="preserve"> põhimäärus</w:t>
      </w:r>
      <w:r w:rsidR="003E13C1">
        <w:rPr>
          <w:rFonts w:ascii="Times New Roman" w:hAnsi="Times New Roman" w:cs="Times New Roman"/>
        </w:rPr>
        <w:t>t</w:t>
      </w:r>
      <w:r w:rsidRPr="005561DF">
        <w:rPr>
          <w:rFonts w:ascii="Times New Roman" w:hAnsi="Times New Roman" w:cs="Times New Roman"/>
        </w:rPr>
        <w:t>es sätestatakse andmekogu</w:t>
      </w:r>
      <w:r w:rsidR="003E13C1">
        <w:rPr>
          <w:rFonts w:ascii="Times New Roman" w:hAnsi="Times New Roman" w:cs="Times New Roman"/>
        </w:rPr>
        <w:t>de</w:t>
      </w:r>
      <w:r w:rsidRPr="005561DF">
        <w:rPr>
          <w:rFonts w:ascii="Times New Roman" w:hAnsi="Times New Roman" w:cs="Times New Roman"/>
        </w:rPr>
        <w:t>sse kogutavate andmete koosseis ja andmekogu</w:t>
      </w:r>
      <w:r w:rsidR="003E13C1">
        <w:rPr>
          <w:rFonts w:ascii="Times New Roman" w:hAnsi="Times New Roman" w:cs="Times New Roman"/>
        </w:rPr>
        <w:t>de</w:t>
      </w:r>
      <w:r w:rsidRPr="005561DF">
        <w:rPr>
          <w:rFonts w:ascii="Times New Roman" w:hAnsi="Times New Roman" w:cs="Times New Roman"/>
        </w:rPr>
        <w:t xml:space="preserve">sse kandmise kord, andmetele juurdepääsu </w:t>
      </w:r>
      <w:ins w:id="145" w:author="Mari Koik" w:date="2023-12-01T13:16:00Z">
        <w:r w:rsidR="00A04329">
          <w:rPr>
            <w:rFonts w:ascii="Times New Roman" w:hAnsi="Times New Roman" w:cs="Times New Roman"/>
          </w:rPr>
          <w:t xml:space="preserve">saamise </w:t>
        </w:r>
      </w:ins>
      <w:r w:rsidRPr="005561DF">
        <w:rPr>
          <w:rFonts w:ascii="Times New Roman" w:hAnsi="Times New Roman" w:cs="Times New Roman"/>
        </w:rPr>
        <w:t>ja andmete väljastamise kord, andmete säilitamise tähtajad ning muud korraldusküsimused.“;</w:t>
      </w:r>
    </w:p>
    <w:p w14:paraId="16027CFF" w14:textId="7881F955" w:rsidR="005561DF" w:rsidRPr="005561DF" w:rsidRDefault="005561DF" w:rsidP="008D56EB">
      <w:pPr>
        <w:spacing w:after="0" w:line="240" w:lineRule="auto"/>
        <w:jc w:val="both"/>
        <w:rPr>
          <w:rFonts w:ascii="Times New Roman" w:hAnsi="Times New Roman" w:cs="Times New Roman"/>
        </w:rPr>
      </w:pPr>
    </w:p>
    <w:p w14:paraId="2D4722A6" w14:textId="6A8B4FE9" w:rsidR="005561DF" w:rsidRPr="005561DF" w:rsidRDefault="007E0C43" w:rsidP="008D56EB">
      <w:pPr>
        <w:spacing w:after="0" w:line="240" w:lineRule="auto"/>
        <w:jc w:val="both"/>
        <w:rPr>
          <w:rFonts w:ascii="Times New Roman" w:hAnsi="Times New Roman" w:cs="Times New Roman"/>
        </w:rPr>
      </w:pPr>
      <w:r w:rsidRPr="3F5C7560">
        <w:rPr>
          <w:rFonts w:ascii="Times New Roman" w:hAnsi="Times New Roman" w:cs="Times New Roman"/>
          <w:b/>
          <w:bCs/>
        </w:rPr>
        <w:t>3</w:t>
      </w:r>
      <w:r w:rsidR="005561DF" w:rsidRPr="3F5C7560">
        <w:rPr>
          <w:rFonts w:ascii="Times New Roman" w:hAnsi="Times New Roman" w:cs="Times New Roman"/>
          <w:b/>
          <w:bCs/>
        </w:rPr>
        <w:t>)</w:t>
      </w:r>
      <w:r w:rsidR="005561DF" w:rsidRPr="005561DF">
        <w:rPr>
          <w:rFonts w:ascii="Times New Roman" w:hAnsi="Times New Roman" w:cs="Times New Roman"/>
        </w:rPr>
        <w:t xml:space="preserve"> paragrahvi 15</w:t>
      </w:r>
      <w:r w:rsidR="005561DF" w:rsidRPr="005561DF">
        <w:rPr>
          <w:rFonts w:ascii="Times New Roman" w:hAnsi="Times New Roman" w:cs="Times New Roman"/>
          <w:vertAlign w:val="superscript"/>
        </w:rPr>
        <w:t>3</w:t>
      </w:r>
      <w:r w:rsidR="003E13C1">
        <w:rPr>
          <w:rFonts w:ascii="Times New Roman" w:hAnsi="Times New Roman" w:cs="Times New Roman"/>
        </w:rPr>
        <w:t xml:space="preserve"> täiendatakse lõigetega 7</w:t>
      </w:r>
      <w:r w:rsidR="2BA535CE">
        <w:rPr>
          <w:rFonts w:ascii="Times New Roman" w:hAnsi="Times New Roman" w:cs="Times New Roman"/>
        </w:rPr>
        <w:t xml:space="preserve"> ja 8</w:t>
      </w:r>
      <w:r w:rsidR="005561DF" w:rsidRPr="005561DF">
        <w:rPr>
          <w:rFonts w:ascii="Times New Roman" w:hAnsi="Times New Roman" w:cs="Times New Roman"/>
        </w:rPr>
        <w:t xml:space="preserve"> järgmises sõnastuses:</w:t>
      </w:r>
    </w:p>
    <w:p w14:paraId="0B34873D" w14:textId="52DA1FDC" w:rsidR="10E6BDC9" w:rsidRPr="00643505" w:rsidRDefault="005561DF" w:rsidP="008D56EB">
      <w:pPr>
        <w:spacing w:after="0" w:line="240" w:lineRule="auto"/>
        <w:jc w:val="both"/>
        <w:rPr>
          <w:rFonts w:ascii="Times New Roman" w:hAnsi="Times New Roman" w:cs="Times New Roman"/>
        </w:rPr>
      </w:pPr>
      <w:r w:rsidRPr="005561DF">
        <w:rPr>
          <w:rFonts w:ascii="Times New Roman" w:hAnsi="Times New Roman" w:cs="Times New Roman"/>
        </w:rPr>
        <w:t>„(</w:t>
      </w:r>
      <w:r w:rsidR="2FE13CE2" w:rsidRPr="005561DF">
        <w:rPr>
          <w:rFonts w:ascii="Times New Roman" w:hAnsi="Times New Roman" w:cs="Times New Roman"/>
        </w:rPr>
        <w:t>7</w:t>
      </w:r>
      <w:r w:rsidRPr="005561DF">
        <w:rPr>
          <w:rFonts w:ascii="Times New Roman" w:hAnsi="Times New Roman" w:cs="Times New Roman"/>
        </w:rPr>
        <w:t xml:space="preserve">) </w:t>
      </w:r>
      <w:r w:rsidR="00247805">
        <w:rPr>
          <w:rFonts w:ascii="Times New Roman" w:hAnsi="Times New Roman" w:cs="Times New Roman"/>
        </w:rPr>
        <w:t>Diplomaatilise passi andmekogusse kantud diplomaatilise passi kasutaja andmeid säilitatakse 50 aastat toimingute lõppemisest</w:t>
      </w:r>
      <w:r w:rsidR="00CE47A5">
        <w:rPr>
          <w:rFonts w:ascii="Times New Roman" w:hAnsi="Times New Roman" w:cs="Times New Roman"/>
        </w:rPr>
        <w:t xml:space="preserve"> arvates</w:t>
      </w:r>
      <w:r w:rsidR="00247805">
        <w:rPr>
          <w:rFonts w:ascii="Times New Roman" w:hAnsi="Times New Roman" w:cs="Times New Roman"/>
        </w:rPr>
        <w:t>.</w:t>
      </w:r>
      <w:r w:rsidR="10E064D5">
        <w:rPr>
          <w:rFonts w:ascii="Times New Roman" w:hAnsi="Times New Roman" w:cs="Times New Roman"/>
        </w:rPr>
        <w:t xml:space="preserve"> </w:t>
      </w:r>
      <w:r w:rsidR="10E6BDC9" w:rsidRPr="00643505">
        <w:rPr>
          <w:rFonts w:ascii="Times New Roman" w:hAnsi="Times New Roman" w:cs="Times New Roman"/>
        </w:rPr>
        <w:t>Pärast säilitustähtaja möödumist andmed kustutatakse.</w:t>
      </w:r>
    </w:p>
    <w:p w14:paraId="4049E2C3" w14:textId="77777777" w:rsidR="007C6AD6" w:rsidRDefault="007C6AD6" w:rsidP="008D56EB">
      <w:pPr>
        <w:spacing w:after="0" w:line="240" w:lineRule="auto"/>
        <w:jc w:val="both"/>
        <w:rPr>
          <w:rFonts w:ascii="Times New Roman" w:hAnsi="Times New Roman" w:cs="Times New Roman"/>
        </w:rPr>
      </w:pPr>
    </w:p>
    <w:p w14:paraId="3866F063" w14:textId="59D7A10A" w:rsidR="005561DF" w:rsidRPr="00643505" w:rsidRDefault="00247805" w:rsidP="008D56EB">
      <w:pPr>
        <w:spacing w:after="0" w:line="240" w:lineRule="auto"/>
        <w:jc w:val="both"/>
        <w:rPr>
          <w:rFonts w:ascii="Times New Roman" w:hAnsi="Times New Roman" w:cs="Times New Roman"/>
        </w:rPr>
      </w:pPr>
      <w:r>
        <w:rPr>
          <w:rFonts w:ascii="Times New Roman" w:hAnsi="Times New Roman" w:cs="Times New Roman"/>
        </w:rPr>
        <w:t>(</w:t>
      </w:r>
      <w:r w:rsidR="733DEE1D">
        <w:rPr>
          <w:rFonts w:ascii="Times New Roman" w:hAnsi="Times New Roman" w:cs="Times New Roman"/>
        </w:rPr>
        <w:t>8</w:t>
      </w:r>
      <w:r>
        <w:rPr>
          <w:rFonts w:ascii="Times New Roman" w:hAnsi="Times New Roman" w:cs="Times New Roman"/>
        </w:rPr>
        <w:t xml:space="preserve">) </w:t>
      </w:r>
      <w:r w:rsidR="005561DF" w:rsidRPr="005561DF">
        <w:rPr>
          <w:rFonts w:ascii="Times New Roman" w:hAnsi="Times New Roman" w:cs="Times New Roman"/>
        </w:rPr>
        <w:t>Diplomaatilise isikutunnistuse andmekogusse kantud</w:t>
      </w:r>
      <w:r>
        <w:rPr>
          <w:rFonts w:ascii="Times New Roman" w:hAnsi="Times New Roman" w:cs="Times New Roman"/>
        </w:rPr>
        <w:t xml:space="preserve"> diplomaatilise isikutunnistuse kasutaja andmeid</w:t>
      </w:r>
      <w:r w:rsidR="005561DF" w:rsidRPr="005561DF">
        <w:rPr>
          <w:rFonts w:ascii="Times New Roman" w:hAnsi="Times New Roman" w:cs="Times New Roman"/>
        </w:rPr>
        <w:t xml:space="preserve"> </w:t>
      </w:r>
      <w:r>
        <w:rPr>
          <w:rFonts w:ascii="Times New Roman" w:hAnsi="Times New Roman" w:cs="Times New Roman"/>
        </w:rPr>
        <w:t xml:space="preserve">säilitatakse </w:t>
      </w:r>
      <w:r w:rsidR="00175438">
        <w:rPr>
          <w:rFonts w:ascii="Times New Roman" w:hAnsi="Times New Roman" w:cs="Times New Roman"/>
        </w:rPr>
        <w:t>kümme</w:t>
      </w:r>
      <w:r>
        <w:rPr>
          <w:rFonts w:ascii="Times New Roman" w:hAnsi="Times New Roman" w:cs="Times New Roman"/>
        </w:rPr>
        <w:t xml:space="preserve"> aastat isikuga seotud toimingute lõppemisest</w:t>
      </w:r>
      <w:r w:rsidR="00CE47A5">
        <w:rPr>
          <w:rFonts w:ascii="Times New Roman" w:hAnsi="Times New Roman" w:cs="Times New Roman"/>
        </w:rPr>
        <w:t xml:space="preserve"> arvates</w:t>
      </w:r>
      <w:r>
        <w:rPr>
          <w:rFonts w:ascii="Times New Roman" w:hAnsi="Times New Roman" w:cs="Times New Roman"/>
        </w:rPr>
        <w:t>.</w:t>
      </w:r>
      <w:r w:rsidR="10E6BDC9">
        <w:rPr>
          <w:rFonts w:ascii="Times New Roman" w:hAnsi="Times New Roman" w:cs="Times New Roman"/>
        </w:rPr>
        <w:t xml:space="preserve"> </w:t>
      </w:r>
      <w:r w:rsidR="10E6BDC9" w:rsidRPr="00643505">
        <w:rPr>
          <w:rFonts w:ascii="Times New Roman" w:hAnsi="Times New Roman" w:cs="Times New Roman"/>
        </w:rPr>
        <w:t>Pärast säilitustähtaja möödumist andmed kustutatakse</w:t>
      </w:r>
      <w:r w:rsidR="6281E7F4" w:rsidRPr="00643505">
        <w:rPr>
          <w:rFonts w:ascii="Times New Roman" w:hAnsi="Times New Roman" w:cs="Times New Roman"/>
        </w:rPr>
        <w:t>.</w:t>
      </w:r>
      <w:r w:rsidR="005561DF" w:rsidRPr="005561DF">
        <w:rPr>
          <w:rFonts w:ascii="Times New Roman" w:hAnsi="Times New Roman" w:cs="Times New Roman"/>
        </w:rPr>
        <w:t>“.</w:t>
      </w:r>
    </w:p>
    <w:p w14:paraId="1C4FD3DA" w14:textId="77777777" w:rsidR="005561DF" w:rsidRPr="005561DF" w:rsidRDefault="005561DF" w:rsidP="008D56EB">
      <w:pPr>
        <w:spacing w:after="0" w:line="240" w:lineRule="auto"/>
        <w:jc w:val="both"/>
        <w:rPr>
          <w:rFonts w:ascii="Times New Roman" w:hAnsi="Times New Roman" w:cs="Times New Roman"/>
          <w:b/>
          <w:szCs w:val="24"/>
        </w:rPr>
      </w:pPr>
    </w:p>
    <w:p w14:paraId="0A69E271" w14:textId="463466B7" w:rsidR="00884C89" w:rsidRPr="00643505" w:rsidRDefault="00246045"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 3. </w:t>
      </w:r>
      <w:r w:rsidR="00000147" w:rsidRPr="00AE68EC">
        <w:rPr>
          <w:rFonts w:ascii="Times New Roman" w:hAnsi="Times New Roman" w:cs="Times New Roman"/>
          <w:b/>
        </w:rPr>
        <w:t>Konsulaarseaduse muutmine</w:t>
      </w:r>
    </w:p>
    <w:p w14:paraId="1B20D1F5" w14:textId="77777777" w:rsidR="006E3C74" w:rsidRDefault="006E3C74" w:rsidP="00E80FE3">
      <w:pPr>
        <w:spacing w:after="0" w:line="240" w:lineRule="auto"/>
        <w:jc w:val="both"/>
        <w:rPr>
          <w:rFonts w:ascii="Times New Roman" w:hAnsi="Times New Roman" w:cs="Times New Roman"/>
          <w:szCs w:val="24"/>
        </w:rPr>
      </w:pPr>
    </w:p>
    <w:p w14:paraId="552373BA"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Konsulaarseaduses tehakse järgmised muudatused:</w:t>
      </w:r>
    </w:p>
    <w:p w14:paraId="4C1B8A99" w14:textId="77777777" w:rsidR="006E3C74" w:rsidRDefault="006E3C74" w:rsidP="00E80FE3">
      <w:pPr>
        <w:spacing w:after="0" w:line="240" w:lineRule="auto"/>
        <w:jc w:val="both"/>
        <w:rPr>
          <w:rFonts w:ascii="Times New Roman" w:hAnsi="Times New Roman" w:cs="Times New Roman"/>
          <w:b/>
          <w:szCs w:val="24"/>
        </w:rPr>
      </w:pPr>
    </w:p>
    <w:p w14:paraId="57A0FC3A" w14:textId="69F629F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1) </w:t>
      </w:r>
      <w:r w:rsidR="008D0216" w:rsidRPr="6879758D">
        <w:rPr>
          <w:rFonts w:ascii="Times New Roman" w:hAnsi="Times New Roman" w:cs="Times New Roman"/>
        </w:rPr>
        <w:t>paragrahvi 2 lõige</w:t>
      </w:r>
      <w:r w:rsidRPr="6879758D">
        <w:rPr>
          <w:rFonts w:ascii="Times New Roman" w:hAnsi="Times New Roman" w:cs="Times New Roman"/>
        </w:rPr>
        <w:t xml:space="preserve"> 6 muudetakse ja sõnastatakse järgmiselt:</w:t>
      </w:r>
    </w:p>
    <w:p w14:paraId="55F92572"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„(6) Konsulaarasutus ja Eesti Vabariigi suursaatkond täidavad konsulaarülesandeid </w:t>
      </w:r>
      <w:commentRangeStart w:id="146"/>
      <w:r w:rsidRPr="6879758D">
        <w:rPr>
          <w:rFonts w:ascii="Times New Roman" w:hAnsi="Times New Roman" w:cs="Times New Roman"/>
        </w:rPr>
        <w:t>vastavalt valdkonna eest vastutava ministri kehtestatud põhimäärusele</w:t>
      </w:r>
      <w:commentRangeEnd w:id="146"/>
      <w:r w:rsidR="006D7B19">
        <w:rPr>
          <w:rStyle w:val="Kommentaariviide"/>
        </w:rPr>
        <w:commentReference w:id="146"/>
      </w:r>
      <w:r w:rsidRPr="6879758D">
        <w:rPr>
          <w:rFonts w:ascii="Times New Roman" w:hAnsi="Times New Roman" w:cs="Times New Roman"/>
        </w:rPr>
        <w:t>.“;</w:t>
      </w:r>
    </w:p>
    <w:p w14:paraId="521E613A" w14:textId="77777777" w:rsidR="006E3C74" w:rsidRDefault="006E3C74" w:rsidP="00E80FE3">
      <w:pPr>
        <w:spacing w:after="0" w:line="240" w:lineRule="auto"/>
        <w:jc w:val="both"/>
        <w:rPr>
          <w:rFonts w:ascii="Times New Roman" w:hAnsi="Times New Roman" w:cs="Times New Roman"/>
          <w:b/>
          <w:szCs w:val="24"/>
        </w:rPr>
      </w:pPr>
    </w:p>
    <w:p w14:paraId="7284CD9A" w14:textId="7EF76EA3"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2) </w:t>
      </w:r>
      <w:r w:rsidR="008D0216" w:rsidRPr="6879758D">
        <w:rPr>
          <w:rFonts w:ascii="Times New Roman" w:hAnsi="Times New Roman" w:cs="Times New Roman"/>
        </w:rPr>
        <w:t>paragrahvi</w:t>
      </w:r>
      <w:r w:rsidRPr="6879758D">
        <w:rPr>
          <w:rFonts w:ascii="Times New Roman" w:hAnsi="Times New Roman" w:cs="Times New Roman"/>
        </w:rPr>
        <w:t xml:space="preserve"> 3 l</w:t>
      </w:r>
      <w:r w:rsidR="008D0216" w:rsidRPr="6879758D">
        <w:rPr>
          <w:rFonts w:ascii="Times New Roman" w:hAnsi="Times New Roman" w:cs="Times New Roman"/>
        </w:rPr>
        <w:t>õike</w:t>
      </w:r>
      <w:r w:rsidRPr="6879758D">
        <w:rPr>
          <w:rFonts w:ascii="Times New Roman" w:hAnsi="Times New Roman" w:cs="Times New Roman"/>
        </w:rPr>
        <w:t xml:space="preserve"> 2 </w:t>
      </w:r>
      <w:r w:rsidR="00DD5109">
        <w:rPr>
          <w:rFonts w:ascii="Times New Roman" w:hAnsi="Times New Roman" w:cs="Times New Roman"/>
        </w:rPr>
        <w:t xml:space="preserve">esimesest lausest </w:t>
      </w:r>
      <w:r w:rsidRPr="6879758D">
        <w:rPr>
          <w:rFonts w:ascii="Times New Roman" w:hAnsi="Times New Roman" w:cs="Times New Roman"/>
        </w:rPr>
        <w:t>jäetakse vä</w:t>
      </w:r>
      <w:r w:rsidR="006237E4" w:rsidRPr="00AE68EC">
        <w:rPr>
          <w:rFonts w:ascii="Times New Roman" w:hAnsi="Times New Roman" w:cs="Times New Roman"/>
        </w:rPr>
        <w:t>lja tekstiosa „ja erimissiooni“;</w:t>
      </w:r>
    </w:p>
    <w:p w14:paraId="204DA5D2" w14:textId="764DAB85" w:rsidR="006237E4" w:rsidRDefault="006237E4" w:rsidP="00E80FE3">
      <w:pPr>
        <w:spacing w:after="0" w:line="240" w:lineRule="auto"/>
        <w:jc w:val="both"/>
        <w:rPr>
          <w:rFonts w:ascii="Times New Roman" w:hAnsi="Times New Roman" w:cs="Times New Roman"/>
          <w:szCs w:val="24"/>
        </w:rPr>
      </w:pPr>
    </w:p>
    <w:p w14:paraId="1CB9F578" w14:textId="23B4CB31" w:rsidR="006237E4" w:rsidRPr="00643505" w:rsidRDefault="006237E4"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Pr="6879758D">
        <w:rPr>
          <w:rFonts w:ascii="Times New Roman" w:hAnsi="Times New Roman" w:cs="Times New Roman"/>
        </w:rPr>
        <w:t xml:space="preserve"> paragrahvi </w:t>
      </w:r>
      <w:r w:rsidR="003D480C" w:rsidRPr="6879758D">
        <w:rPr>
          <w:rFonts w:ascii="Times New Roman" w:hAnsi="Times New Roman" w:cs="Times New Roman"/>
        </w:rPr>
        <w:t>12 lõige 5</w:t>
      </w:r>
      <w:r w:rsidR="00AF0E60" w:rsidRPr="6879758D">
        <w:rPr>
          <w:rFonts w:ascii="Times New Roman" w:hAnsi="Times New Roman" w:cs="Times New Roman"/>
        </w:rPr>
        <w:t xml:space="preserve"> muudetakse ja sõnastatakse järgmiselt:</w:t>
      </w:r>
    </w:p>
    <w:p w14:paraId="5E265EE8" w14:textId="511B3F52" w:rsidR="00AF0E60" w:rsidRDefault="003D480C" w:rsidP="00E80FE3">
      <w:pPr>
        <w:spacing w:after="0" w:line="240" w:lineRule="auto"/>
        <w:jc w:val="both"/>
        <w:rPr>
          <w:rFonts w:ascii="Times New Roman" w:hAnsi="Times New Roman" w:cs="Times New Roman"/>
        </w:rPr>
      </w:pPr>
      <w:r>
        <w:rPr>
          <w:rFonts w:ascii="Times New Roman" w:hAnsi="Times New Roman" w:cs="Times New Roman"/>
        </w:rPr>
        <w:t>„(5) Konsulaarametniku ametitoimingute andmekogus sisalduvaid andmeid säilitatakse kuni kümme aastat.“;</w:t>
      </w:r>
    </w:p>
    <w:p w14:paraId="684ED1E8" w14:textId="77777777" w:rsidR="00AF0E60" w:rsidRPr="00AF0E60" w:rsidRDefault="00AF0E60" w:rsidP="00E80FE3">
      <w:pPr>
        <w:spacing w:after="0" w:line="240" w:lineRule="auto"/>
        <w:jc w:val="both"/>
        <w:rPr>
          <w:rFonts w:ascii="Times New Roman" w:hAnsi="Times New Roman" w:cs="Times New Roman"/>
        </w:rPr>
      </w:pPr>
    </w:p>
    <w:p w14:paraId="20D15BD9" w14:textId="1013DF9B" w:rsidR="00AF0E60" w:rsidRPr="003D480C" w:rsidRDefault="00AF0E60" w:rsidP="00E80FE3">
      <w:pPr>
        <w:spacing w:after="0" w:line="240" w:lineRule="auto"/>
        <w:jc w:val="both"/>
        <w:rPr>
          <w:rFonts w:ascii="Times New Roman" w:hAnsi="Times New Roman" w:cs="Times New Roman"/>
        </w:rPr>
      </w:pPr>
      <w:r w:rsidRPr="3F5C7560">
        <w:rPr>
          <w:rFonts w:ascii="Times New Roman" w:hAnsi="Times New Roman" w:cs="Times New Roman"/>
          <w:b/>
          <w:bCs/>
        </w:rPr>
        <w:t>4)</w:t>
      </w:r>
      <w:r w:rsidR="003D480C">
        <w:rPr>
          <w:rFonts w:ascii="Times New Roman" w:hAnsi="Times New Roman" w:cs="Times New Roman"/>
        </w:rPr>
        <w:t xml:space="preserve"> paragrahvi 12 täiendatakse lõi</w:t>
      </w:r>
      <w:r w:rsidR="1AB2B106">
        <w:rPr>
          <w:rFonts w:ascii="Times New Roman" w:hAnsi="Times New Roman" w:cs="Times New Roman"/>
        </w:rPr>
        <w:t>kega</w:t>
      </w:r>
      <w:r w:rsidRPr="003D480C">
        <w:rPr>
          <w:rFonts w:ascii="Times New Roman" w:hAnsi="Times New Roman" w:cs="Times New Roman"/>
        </w:rPr>
        <w:t xml:space="preserve"> 7</w:t>
      </w:r>
      <w:r w:rsidR="003D480C">
        <w:rPr>
          <w:rFonts w:ascii="Times New Roman" w:hAnsi="Times New Roman" w:cs="Times New Roman"/>
        </w:rPr>
        <w:t xml:space="preserve"> </w:t>
      </w:r>
      <w:r w:rsidR="006E5547">
        <w:rPr>
          <w:rFonts w:ascii="Times New Roman" w:hAnsi="Times New Roman" w:cs="Times New Roman"/>
        </w:rPr>
        <w:t>järgmises sõnastuses</w:t>
      </w:r>
      <w:r w:rsidRPr="003D480C">
        <w:rPr>
          <w:rFonts w:ascii="Times New Roman" w:hAnsi="Times New Roman" w:cs="Times New Roman"/>
        </w:rPr>
        <w:t>:</w:t>
      </w:r>
    </w:p>
    <w:p w14:paraId="580C5559" w14:textId="56320112" w:rsidR="003D480C" w:rsidRPr="003D480C" w:rsidRDefault="00AF0E60" w:rsidP="00E80FE3">
      <w:pPr>
        <w:spacing w:after="0" w:line="240" w:lineRule="auto"/>
        <w:jc w:val="both"/>
        <w:rPr>
          <w:rFonts w:ascii="Times New Roman" w:hAnsi="Times New Roman" w:cs="Times New Roman"/>
        </w:rPr>
      </w:pPr>
      <w:r w:rsidRPr="003D480C">
        <w:rPr>
          <w:rFonts w:ascii="Times New Roman" w:hAnsi="Times New Roman" w:cs="Times New Roman"/>
        </w:rPr>
        <w:t>„(</w:t>
      </w:r>
      <w:r w:rsidR="1AB2B106" w:rsidRPr="003D480C">
        <w:rPr>
          <w:rFonts w:ascii="Times New Roman" w:hAnsi="Times New Roman" w:cs="Times New Roman"/>
        </w:rPr>
        <w:t>7</w:t>
      </w:r>
      <w:r w:rsidRPr="003D480C">
        <w:rPr>
          <w:rFonts w:ascii="Times New Roman" w:hAnsi="Times New Roman" w:cs="Times New Roman"/>
        </w:rPr>
        <w:t xml:space="preserve">) </w:t>
      </w:r>
      <w:r w:rsidR="00DD5109">
        <w:rPr>
          <w:rFonts w:ascii="Times New Roman" w:hAnsi="Times New Roman" w:cs="Times New Roman"/>
        </w:rPr>
        <w:t>Konsulaarametniku</w:t>
      </w:r>
      <w:r w:rsidR="00425F75">
        <w:rPr>
          <w:rFonts w:ascii="Times New Roman" w:hAnsi="Times New Roman" w:cs="Times New Roman"/>
        </w:rPr>
        <w:t xml:space="preserve"> ametitoimingute</w:t>
      </w:r>
      <w:r w:rsidR="00DD5109">
        <w:rPr>
          <w:rFonts w:ascii="Times New Roman" w:hAnsi="Times New Roman" w:cs="Times New Roman"/>
        </w:rPr>
        <w:t xml:space="preserve"> a</w:t>
      </w:r>
      <w:r w:rsidR="003D480C" w:rsidRPr="6879758D">
        <w:rPr>
          <w:rFonts w:ascii="Times New Roman" w:hAnsi="Times New Roman" w:cs="Times New Roman"/>
        </w:rPr>
        <w:t xml:space="preserve">ndmekogu põhimääruses sätestatakse </w:t>
      </w:r>
      <w:r w:rsidR="003D480C" w:rsidRPr="00AF0E60">
        <w:rPr>
          <w:rFonts w:ascii="Times New Roman" w:hAnsi="Times New Roman" w:cs="Times New Roman"/>
        </w:rPr>
        <w:t xml:space="preserve">kogutavate andmete koosseis </w:t>
      </w:r>
      <w:r w:rsidR="003D480C">
        <w:rPr>
          <w:rFonts w:ascii="Times New Roman" w:hAnsi="Times New Roman" w:cs="Times New Roman"/>
        </w:rPr>
        <w:t>ja andmekogusse kandmise kord,</w:t>
      </w:r>
      <w:r w:rsidR="003D480C" w:rsidRPr="00AF0E60">
        <w:rPr>
          <w:rFonts w:ascii="Times New Roman" w:hAnsi="Times New Roman" w:cs="Times New Roman"/>
        </w:rPr>
        <w:t xml:space="preserve"> andmetele juurdepääsu </w:t>
      </w:r>
      <w:ins w:id="147" w:author="Mari Koik" w:date="2023-12-01T13:24:00Z">
        <w:r w:rsidR="008942E8">
          <w:rPr>
            <w:rFonts w:ascii="Times New Roman" w:hAnsi="Times New Roman" w:cs="Times New Roman"/>
          </w:rPr>
          <w:t xml:space="preserve">saamise </w:t>
        </w:r>
      </w:ins>
      <w:r w:rsidR="003D480C" w:rsidRPr="00AF0E60">
        <w:rPr>
          <w:rFonts w:ascii="Times New Roman" w:hAnsi="Times New Roman" w:cs="Times New Roman"/>
        </w:rPr>
        <w:t>ja andmete väljastamise kord</w:t>
      </w:r>
      <w:r w:rsidR="003D480C">
        <w:rPr>
          <w:rFonts w:ascii="Times New Roman" w:hAnsi="Times New Roman" w:cs="Times New Roman"/>
        </w:rPr>
        <w:t>,</w:t>
      </w:r>
      <w:r w:rsidR="003D480C" w:rsidRPr="00AF0E60">
        <w:rPr>
          <w:rFonts w:ascii="Times New Roman" w:hAnsi="Times New Roman" w:cs="Times New Roman"/>
        </w:rPr>
        <w:t xml:space="preserve"> andmete säilitamise tähtaeg</w:t>
      </w:r>
      <w:r w:rsidR="003D480C">
        <w:rPr>
          <w:rFonts w:ascii="Times New Roman" w:hAnsi="Times New Roman" w:cs="Times New Roman"/>
        </w:rPr>
        <w:t xml:space="preserve"> ning</w:t>
      </w:r>
      <w:r w:rsidR="003D480C" w:rsidRPr="00AF0E60">
        <w:rPr>
          <w:rFonts w:ascii="Times New Roman" w:hAnsi="Times New Roman" w:cs="Times New Roman"/>
        </w:rPr>
        <w:t xml:space="preserve"> muud korraldusküsimused.</w:t>
      </w:r>
      <w:r w:rsidR="003D480C">
        <w:rPr>
          <w:rFonts w:ascii="Times New Roman" w:hAnsi="Times New Roman" w:cs="Times New Roman"/>
        </w:rPr>
        <w:t>“.</w:t>
      </w:r>
    </w:p>
    <w:p w14:paraId="6BD07D7C" w14:textId="77777777" w:rsidR="006E3C74" w:rsidRDefault="006E3C74" w:rsidP="00E80FE3">
      <w:pPr>
        <w:spacing w:after="0" w:line="240" w:lineRule="auto"/>
        <w:jc w:val="both"/>
        <w:rPr>
          <w:rFonts w:ascii="Times New Roman" w:hAnsi="Times New Roman" w:cs="Times New Roman"/>
          <w:b/>
          <w:szCs w:val="24"/>
        </w:rPr>
      </w:pPr>
    </w:p>
    <w:p w14:paraId="3AA701A4" w14:textId="27F30715"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 </w:t>
      </w:r>
      <w:r w:rsidR="00246045" w:rsidRPr="00AE68EC">
        <w:rPr>
          <w:rFonts w:ascii="Times New Roman" w:hAnsi="Times New Roman" w:cs="Times New Roman"/>
          <w:b/>
        </w:rPr>
        <w:t>4</w:t>
      </w:r>
      <w:r w:rsidRPr="00AE68EC">
        <w:rPr>
          <w:rFonts w:ascii="Times New Roman" w:hAnsi="Times New Roman" w:cs="Times New Roman"/>
          <w:b/>
        </w:rPr>
        <w:t>. Riigi Teataja seaduse muutmine</w:t>
      </w:r>
    </w:p>
    <w:p w14:paraId="33F6B237" w14:textId="77777777" w:rsidR="006E3C74" w:rsidRDefault="006E3C74" w:rsidP="00E80FE3">
      <w:pPr>
        <w:spacing w:after="0" w:line="240" w:lineRule="auto"/>
        <w:jc w:val="both"/>
        <w:rPr>
          <w:rFonts w:ascii="Times New Roman" w:hAnsi="Times New Roman" w:cs="Times New Roman"/>
          <w:szCs w:val="24"/>
        </w:rPr>
      </w:pPr>
    </w:p>
    <w:p w14:paraId="1A1FC651"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Riigi Teataja seaduses tehakse järgmised muudatused:</w:t>
      </w:r>
    </w:p>
    <w:p w14:paraId="5007DF33" w14:textId="77777777" w:rsidR="006E3C74" w:rsidRDefault="006E3C74" w:rsidP="00E80FE3">
      <w:pPr>
        <w:spacing w:after="0" w:line="240" w:lineRule="auto"/>
        <w:jc w:val="both"/>
        <w:rPr>
          <w:rFonts w:ascii="Times New Roman" w:hAnsi="Times New Roman" w:cs="Times New Roman"/>
          <w:b/>
          <w:szCs w:val="24"/>
        </w:rPr>
      </w:pPr>
    </w:p>
    <w:p w14:paraId="590A9632" w14:textId="7777777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1) </w:t>
      </w:r>
      <w:r w:rsidR="008D0216" w:rsidRPr="6879758D">
        <w:rPr>
          <w:rFonts w:ascii="Times New Roman" w:hAnsi="Times New Roman" w:cs="Times New Roman"/>
        </w:rPr>
        <w:t>paragrahvi 2 lõiget</w:t>
      </w:r>
      <w:r w:rsidRPr="6879758D">
        <w:rPr>
          <w:rFonts w:ascii="Times New Roman" w:hAnsi="Times New Roman" w:cs="Times New Roman"/>
        </w:rPr>
        <w:t xml:space="preserve"> 3 täiendatakse p</w:t>
      </w:r>
      <w:r w:rsidR="008D0216" w:rsidRPr="6879758D">
        <w:rPr>
          <w:rFonts w:ascii="Times New Roman" w:hAnsi="Times New Roman" w:cs="Times New Roman"/>
        </w:rPr>
        <w:t>unktiga</w:t>
      </w:r>
      <w:r w:rsidRPr="6879758D">
        <w:rPr>
          <w:rFonts w:ascii="Times New Roman" w:hAnsi="Times New Roman" w:cs="Times New Roman"/>
        </w:rPr>
        <w:t xml:space="preserve"> 2</w:t>
      </w:r>
      <w:r w:rsidRPr="00AE68EC">
        <w:rPr>
          <w:rFonts w:ascii="Times New Roman" w:hAnsi="Times New Roman" w:cs="Times New Roman"/>
          <w:vertAlign w:val="superscript"/>
        </w:rPr>
        <w:t>1</w:t>
      </w:r>
      <w:r w:rsidRPr="00AE68EC">
        <w:rPr>
          <w:rFonts w:ascii="Times New Roman" w:hAnsi="Times New Roman" w:cs="Times New Roman"/>
        </w:rPr>
        <w:t xml:space="preserve"> järgmises sõnastuses:</w:t>
      </w:r>
    </w:p>
    <w:p w14:paraId="0630E0DF" w14:textId="7B2EB105"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lastRenderedPageBreak/>
        <w:t>„2</w:t>
      </w:r>
      <w:r w:rsidRPr="6879758D">
        <w:rPr>
          <w:rFonts w:ascii="Times New Roman" w:hAnsi="Times New Roman" w:cs="Times New Roman"/>
          <w:vertAlign w:val="superscript"/>
        </w:rPr>
        <w:t>1</w:t>
      </w:r>
      <w:r w:rsidRPr="6879758D">
        <w:rPr>
          <w:rFonts w:ascii="Times New Roman" w:hAnsi="Times New Roman" w:cs="Times New Roman"/>
        </w:rPr>
        <w:t xml:space="preserve">) </w:t>
      </w:r>
      <w:proofErr w:type="spellStart"/>
      <w:r w:rsidRPr="6879758D">
        <w:rPr>
          <w:rFonts w:ascii="Times New Roman" w:hAnsi="Times New Roman" w:cs="Times New Roman"/>
        </w:rPr>
        <w:t>välislepingu</w:t>
      </w:r>
      <w:proofErr w:type="spellEnd"/>
      <w:r w:rsidRPr="6879758D">
        <w:rPr>
          <w:rFonts w:ascii="Times New Roman" w:hAnsi="Times New Roman" w:cs="Times New Roman"/>
        </w:rPr>
        <w:t xml:space="preserve"> konsolideeritud tekst, mis sisaldab kõiki seni jõustunud muudatusi, koos </w:t>
      </w:r>
      <w:ins w:id="148" w:author="Mari Koik" w:date="2023-12-01T13:25:00Z">
        <w:r w:rsidR="008942E8">
          <w:rPr>
            <w:rFonts w:ascii="Times New Roman" w:hAnsi="Times New Roman" w:cs="Times New Roman"/>
          </w:rPr>
          <w:t xml:space="preserve">viimaste </w:t>
        </w:r>
      </w:ins>
      <w:r w:rsidRPr="6879758D">
        <w:rPr>
          <w:rFonts w:ascii="Times New Roman" w:hAnsi="Times New Roman" w:cs="Times New Roman"/>
        </w:rPr>
        <w:t xml:space="preserve">muudatuste </w:t>
      </w:r>
      <w:del w:id="149" w:author="Mari Koik" w:date="2023-12-01T13:25:00Z">
        <w:r w:rsidRPr="6879758D" w:rsidDel="008942E8">
          <w:rPr>
            <w:rFonts w:ascii="Times New Roman" w:hAnsi="Times New Roman" w:cs="Times New Roman"/>
          </w:rPr>
          <w:delText xml:space="preserve">viimase </w:delText>
        </w:r>
      </w:del>
      <w:r w:rsidRPr="008942E8">
        <w:rPr>
          <w:rFonts w:ascii="Times New Roman" w:hAnsi="Times New Roman" w:cs="Times New Roman"/>
        </w:rPr>
        <w:t>jõustumis</w:t>
      </w:r>
      <w:ins w:id="150" w:author="Mari Koik" w:date="2023-12-01T13:25:00Z">
        <w:r w:rsidR="008942E8">
          <w:rPr>
            <w:rFonts w:ascii="Times New Roman" w:hAnsi="Times New Roman" w:cs="Times New Roman"/>
          </w:rPr>
          <w:t xml:space="preserve">e </w:t>
        </w:r>
      </w:ins>
      <w:r w:rsidRPr="008942E8">
        <w:rPr>
          <w:rFonts w:ascii="Times New Roman" w:hAnsi="Times New Roman" w:cs="Times New Roman"/>
        </w:rPr>
        <w:t>kuupäevaga</w:t>
      </w:r>
      <w:r w:rsidR="002A3A20" w:rsidRPr="00643505">
        <w:rPr>
          <w:rFonts w:ascii="Times New Roman" w:hAnsi="Times New Roman" w:cs="Times New Roman"/>
        </w:rPr>
        <w:t xml:space="preserve">, </w:t>
      </w:r>
      <w:r w:rsidR="002A3A20" w:rsidRPr="008942E8">
        <w:rPr>
          <w:rFonts w:ascii="Times New Roman" w:hAnsi="Times New Roman" w:cs="Times New Roman"/>
        </w:rPr>
        <w:t>kui</w:t>
      </w:r>
      <w:r w:rsidR="002A3A20" w:rsidRPr="00643505">
        <w:rPr>
          <w:rFonts w:ascii="Times New Roman" w:hAnsi="Times New Roman" w:cs="Times New Roman"/>
        </w:rPr>
        <w:t xml:space="preserve"> selline tekst on koostatud</w:t>
      </w:r>
      <w:r w:rsidRPr="00272CAF">
        <w:rPr>
          <w:rFonts w:ascii="Times New Roman" w:hAnsi="Times New Roman" w:cs="Times New Roman"/>
        </w:rPr>
        <w:t>;“;</w:t>
      </w:r>
      <w:r w:rsidR="002A3A20" w:rsidRPr="00AE68EC">
        <w:rPr>
          <w:rFonts w:ascii="Times New Roman" w:hAnsi="Times New Roman" w:cs="Times New Roman"/>
        </w:rPr>
        <w:t xml:space="preserve">  </w:t>
      </w:r>
    </w:p>
    <w:p w14:paraId="1C2F8349" w14:textId="77777777" w:rsidR="006E3C74" w:rsidRDefault="006E3C74" w:rsidP="00E80FE3">
      <w:pPr>
        <w:spacing w:after="0" w:line="240" w:lineRule="auto"/>
        <w:jc w:val="both"/>
        <w:rPr>
          <w:rFonts w:ascii="Times New Roman" w:hAnsi="Times New Roman" w:cs="Times New Roman"/>
          <w:b/>
          <w:szCs w:val="24"/>
        </w:rPr>
      </w:pPr>
    </w:p>
    <w:p w14:paraId="65CC4ACE" w14:textId="7777777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2) </w:t>
      </w:r>
      <w:r w:rsidR="008D0216" w:rsidRPr="6879758D">
        <w:rPr>
          <w:rFonts w:ascii="Times New Roman" w:hAnsi="Times New Roman" w:cs="Times New Roman"/>
        </w:rPr>
        <w:t>paragrahvi 2 lõiget</w:t>
      </w:r>
      <w:r w:rsidRPr="6879758D">
        <w:rPr>
          <w:rFonts w:ascii="Times New Roman" w:hAnsi="Times New Roman" w:cs="Times New Roman"/>
        </w:rPr>
        <w:t xml:space="preserve"> 3 täiendatakse p</w:t>
      </w:r>
      <w:r w:rsidR="008D0216" w:rsidRPr="6879758D">
        <w:rPr>
          <w:rFonts w:ascii="Times New Roman" w:hAnsi="Times New Roman" w:cs="Times New Roman"/>
        </w:rPr>
        <w:t>unktiga</w:t>
      </w:r>
      <w:r w:rsidRPr="6879758D">
        <w:rPr>
          <w:rFonts w:ascii="Times New Roman" w:hAnsi="Times New Roman" w:cs="Times New Roman"/>
        </w:rPr>
        <w:t xml:space="preserve"> 4</w:t>
      </w:r>
      <w:r w:rsidRPr="00AE68EC">
        <w:rPr>
          <w:rFonts w:ascii="Times New Roman" w:hAnsi="Times New Roman" w:cs="Times New Roman"/>
          <w:vertAlign w:val="superscript"/>
        </w:rPr>
        <w:t>1</w:t>
      </w:r>
      <w:r w:rsidRPr="00AE68EC">
        <w:rPr>
          <w:rFonts w:ascii="Times New Roman" w:hAnsi="Times New Roman" w:cs="Times New Roman"/>
        </w:rPr>
        <w:t xml:space="preserve"> järgmises sõnastuses:</w:t>
      </w:r>
    </w:p>
    <w:p w14:paraId="695E9F05"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„4</w:t>
      </w:r>
      <w:r w:rsidRPr="6879758D">
        <w:rPr>
          <w:rFonts w:ascii="Times New Roman" w:hAnsi="Times New Roman" w:cs="Times New Roman"/>
          <w:vertAlign w:val="superscript"/>
        </w:rPr>
        <w:t>1</w:t>
      </w:r>
      <w:r w:rsidRPr="6879758D">
        <w:rPr>
          <w:rFonts w:ascii="Times New Roman" w:hAnsi="Times New Roman" w:cs="Times New Roman"/>
        </w:rPr>
        <w:t xml:space="preserve">) </w:t>
      </w:r>
      <w:commentRangeStart w:id="151"/>
      <w:proofErr w:type="spellStart"/>
      <w:r w:rsidRPr="6879758D">
        <w:rPr>
          <w:rFonts w:ascii="Times New Roman" w:hAnsi="Times New Roman" w:cs="Times New Roman"/>
        </w:rPr>
        <w:t>välislepinguga</w:t>
      </w:r>
      <w:proofErr w:type="spellEnd"/>
      <w:r w:rsidRPr="6879758D">
        <w:rPr>
          <w:rFonts w:ascii="Times New Roman" w:hAnsi="Times New Roman" w:cs="Times New Roman"/>
        </w:rPr>
        <w:t xml:space="preserve"> seonduv </w:t>
      </w:r>
      <w:commentRangeEnd w:id="151"/>
      <w:r w:rsidR="00F27774">
        <w:rPr>
          <w:rStyle w:val="Kommentaariviide"/>
        </w:rPr>
        <w:commentReference w:id="151"/>
      </w:r>
      <w:r w:rsidRPr="6879758D">
        <w:rPr>
          <w:rFonts w:ascii="Times New Roman" w:hAnsi="Times New Roman" w:cs="Times New Roman"/>
        </w:rPr>
        <w:t>ministri määrus;“.</w:t>
      </w:r>
    </w:p>
    <w:p w14:paraId="2F26DC21" w14:textId="66E20421" w:rsidR="003B5134" w:rsidRPr="00643505" w:rsidRDefault="00000147" w:rsidP="00643505">
      <w:pPr>
        <w:spacing w:after="0" w:line="240" w:lineRule="auto"/>
        <w:jc w:val="both"/>
        <w:rPr>
          <w:rFonts w:ascii="Times New Roman" w:hAnsi="Times New Roman" w:cs="Times New Roman"/>
          <w:b/>
          <w:bCs/>
        </w:rPr>
      </w:pPr>
      <w:r w:rsidRPr="0021731C">
        <w:rPr>
          <w:rFonts w:ascii="Times New Roman" w:hAnsi="Times New Roman" w:cs="Times New Roman"/>
          <w:szCs w:val="24"/>
        </w:rPr>
        <w:br/>
      </w:r>
      <w:r w:rsidR="003B5134" w:rsidRPr="00AE68EC">
        <w:rPr>
          <w:rFonts w:ascii="Times New Roman" w:hAnsi="Times New Roman" w:cs="Times New Roman"/>
          <w:b/>
        </w:rPr>
        <w:t xml:space="preserve">§ </w:t>
      </w:r>
      <w:r w:rsidR="00246045" w:rsidRPr="00AE68EC">
        <w:rPr>
          <w:rFonts w:ascii="Times New Roman" w:hAnsi="Times New Roman" w:cs="Times New Roman"/>
          <w:b/>
        </w:rPr>
        <w:t>5</w:t>
      </w:r>
      <w:r w:rsidR="003B5134" w:rsidRPr="00AE68EC">
        <w:rPr>
          <w:rFonts w:ascii="Times New Roman" w:hAnsi="Times New Roman" w:cs="Times New Roman"/>
          <w:b/>
        </w:rPr>
        <w:t>. Strateegilise kauba seaduse muutmine</w:t>
      </w:r>
    </w:p>
    <w:p w14:paraId="584AB064" w14:textId="7A5D9D63" w:rsidR="003B5134" w:rsidRDefault="003B5134" w:rsidP="00E80FE3">
      <w:pPr>
        <w:spacing w:after="0" w:line="240" w:lineRule="auto"/>
        <w:jc w:val="both"/>
        <w:rPr>
          <w:rFonts w:ascii="Times New Roman" w:hAnsi="Times New Roman" w:cs="Times New Roman"/>
          <w:b/>
          <w:szCs w:val="24"/>
        </w:rPr>
      </w:pPr>
    </w:p>
    <w:p w14:paraId="76A56DC6" w14:textId="39A00C81" w:rsidR="60BC4BD7" w:rsidRPr="00643505" w:rsidRDefault="567CD092" w:rsidP="00643505">
      <w:pPr>
        <w:spacing w:after="0" w:line="240" w:lineRule="auto"/>
        <w:jc w:val="both"/>
        <w:rPr>
          <w:rFonts w:ascii="Times New Roman" w:hAnsi="Times New Roman" w:cs="Times New Roman"/>
        </w:rPr>
      </w:pPr>
      <w:r w:rsidRPr="00643505">
        <w:rPr>
          <w:rFonts w:ascii="Times New Roman" w:hAnsi="Times New Roman" w:cs="Times New Roman"/>
        </w:rPr>
        <w:t>Strateegilise kauba seaduses tehakse järgmised muudatused:</w:t>
      </w:r>
    </w:p>
    <w:p w14:paraId="1DDAF42F" w14:textId="05CBE909" w:rsidR="567CD092" w:rsidRPr="00643505" w:rsidRDefault="567CD092" w:rsidP="00643505">
      <w:pPr>
        <w:spacing w:after="0" w:line="240" w:lineRule="auto"/>
        <w:jc w:val="both"/>
        <w:rPr>
          <w:rFonts w:ascii="Times New Roman" w:hAnsi="Times New Roman" w:cs="Times New Roman"/>
        </w:rPr>
      </w:pPr>
    </w:p>
    <w:p w14:paraId="086AA1D9" w14:textId="21502D1F" w:rsidR="003B5134" w:rsidRPr="00643505" w:rsidRDefault="567CD092" w:rsidP="00643505">
      <w:pPr>
        <w:spacing w:after="0" w:line="240" w:lineRule="auto"/>
        <w:jc w:val="both"/>
        <w:rPr>
          <w:rFonts w:ascii="Times New Roman" w:hAnsi="Times New Roman" w:cs="Times New Roman"/>
        </w:rPr>
      </w:pPr>
      <w:r w:rsidRPr="00643505">
        <w:rPr>
          <w:rFonts w:ascii="Times New Roman" w:hAnsi="Times New Roman" w:cs="Times New Roman"/>
          <w:b/>
          <w:bCs/>
        </w:rPr>
        <w:t>1</w:t>
      </w:r>
      <w:r w:rsidR="67E1E143" w:rsidRPr="00643505">
        <w:rPr>
          <w:rFonts w:ascii="Times New Roman" w:hAnsi="Times New Roman" w:cs="Times New Roman"/>
          <w:b/>
          <w:bCs/>
        </w:rPr>
        <w:t xml:space="preserve">) </w:t>
      </w:r>
      <w:r w:rsidR="67E1E143" w:rsidRPr="6879758D">
        <w:rPr>
          <w:rFonts w:ascii="Times New Roman" w:hAnsi="Times New Roman" w:cs="Times New Roman"/>
        </w:rPr>
        <w:t xml:space="preserve">paragrahvi 73 </w:t>
      </w:r>
      <w:r w:rsidR="00425F75">
        <w:rPr>
          <w:rFonts w:ascii="Times New Roman" w:hAnsi="Times New Roman" w:cs="Times New Roman"/>
        </w:rPr>
        <w:t xml:space="preserve">täiendatakse </w:t>
      </w:r>
      <w:r w:rsidR="67E1E143" w:rsidRPr="6879758D">
        <w:rPr>
          <w:rFonts w:ascii="Times New Roman" w:hAnsi="Times New Roman" w:cs="Times New Roman"/>
        </w:rPr>
        <w:t>lõi</w:t>
      </w:r>
      <w:r w:rsidR="00425F75">
        <w:rPr>
          <w:rFonts w:ascii="Times New Roman" w:hAnsi="Times New Roman" w:cs="Times New Roman"/>
        </w:rPr>
        <w:t>k</w:t>
      </w:r>
      <w:r w:rsidR="67E1E143" w:rsidRPr="6879758D">
        <w:rPr>
          <w:rFonts w:ascii="Times New Roman" w:hAnsi="Times New Roman" w:cs="Times New Roman"/>
        </w:rPr>
        <w:t>e</w:t>
      </w:r>
      <w:r w:rsidR="00425F75">
        <w:rPr>
          <w:rFonts w:ascii="Times New Roman" w:hAnsi="Times New Roman" w:cs="Times New Roman"/>
        </w:rPr>
        <w:t>ga</w:t>
      </w:r>
      <w:r w:rsidR="67E1E143" w:rsidRPr="6879758D">
        <w:rPr>
          <w:rFonts w:ascii="Times New Roman" w:hAnsi="Times New Roman" w:cs="Times New Roman"/>
        </w:rPr>
        <w:t xml:space="preserve"> 1</w:t>
      </w:r>
      <w:r w:rsidR="00425F75">
        <w:rPr>
          <w:rFonts w:ascii="Times New Roman" w:hAnsi="Times New Roman" w:cs="Times New Roman"/>
          <w:vertAlign w:val="superscript"/>
        </w:rPr>
        <w:t>1</w:t>
      </w:r>
      <w:r w:rsidR="67E1E143" w:rsidRPr="6879758D">
        <w:rPr>
          <w:rFonts w:ascii="Times New Roman" w:hAnsi="Times New Roman" w:cs="Times New Roman"/>
        </w:rPr>
        <w:t xml:space="preserve"> </w:t>
      </w:r>
      <w:r w:rsidR="00425F75">
        <w:rPr>
          <w:rFonts w:ascii="Times New Roman" w:hAnsi="Times New Roman" w:cs="Times New Roman"/>
        </w:rPr>
        <w:t>järgmiselt sõnastuses</w:t>
      </w:r>
      <w:r w:rsidR="403014F2" w:rsidRPr="00643505">
        <w:rPr>
          <w:rFonts w:ascii="Times New Roman" w:hAnsi="Times New Roman" w:cs="Times New Roman"/>
        </w:rPr>
        <w:t>:</w:t>
      </w:r>
    </w:p>
    <w:p w14:paraId="0D6D1682" w14:textId="67280741" w:rsidR="670ADD1A" w:rsidRPr="00643505" w:rsidRDefault="63781264" w:rsidP="00643505">
      <w:pPr>
        <w:spacing w:after="0" w:line="240" w:lineRule="auto"/>
        <w:jc w:val="both"/>
        <w:rPr>
          <w:rFonts w:ascii="Times New Roman" w:hAnsi="Times New Roman" w:cs="Times New Roman"/>
        </w:rPr>
      </w:pPr>
      <w:r w:rsidRPr="00643505">
        <w:rPr>
          <w:rFonts w:ascii="Times New Roman" w:hAnsi="Times New Roman" w:cs="Times New Roman"/>
        </w:rPr>
        <w:t>„</w:t>
      </w:r>
      <w:r w:rsidR="403014F2" w:rsidRPr="00643505">
        <w:rPr>
          <w:rFonts w:ascii="Times New Roman" w:hAnsi="Times New Roman" w:cs="Times New Roman"/>
        </w:rPr>
        <w:t>(1</w:t>
      </w:r>
      <w:r w:rsidR="00425F75">
        <w:rPr>
          <w:rFonts w:ascii="Times New Roman" w:hAnsi="Times New Roman" w:cs="Times New Roman"/>
          <w:vertAlign w:val="superscript"/>
        </w:rPr>
        <w:t>1</w:t>
      </w:r>
      <w:r w:rsidR="403014F2" w:rsidRPr="00643505">
        <w:rPr>
          <w:rFonts w:ascii="Times New Roman" w:hAnsi="Times New Roman" w:cs="Times New Roman"/>
        </w:rPr>
        <w:t xml:space="preserve">) </w:t>
      </w:r>
      <w:r w:rsidR="00425F75">
        <w:rPr>
          <w:rFonts w:ascii="Times New Roman" w:hAnsi="Times New Roman" w:cs="Times New Roman"/>
        </w:rPr>
        <w:t>Käesoleva paragrahvi lõikes 1 nimet</w:t>
      </w:r>
      <w:r w:rsidR="003C326D">
        <w:rPr>
          <w:rFonts w:ascii="Times New Roman" w:hAnsi="Times New Roman" w:cs="Times New Roman"/>
        </w:rPr>
        <w:t>atud</w:t>
      </w:r>
      <w:r w:rsidR="3CA3A330" w:rsidRPr="00643505">
        <w:rPr>
          <w:rFonts w:ascii="Times New Roman" w:hAnsi="Times New Roman" w:cs="Times New Roman"/>
        </w:rPr>
        <w:t xml:space="preserve"> eesmärgil töödeldakse </w:t>
      </w:r>
      <w:r w:rsidR="350CE39C" w:rsidRPr="00643505">
        <w:rPr>
          <w:rFonts w:ascii="Times New Roman" w:hAnsi="Times New Roman" w:cs="Times New Roman"/>
        </w:rPr>
        <w:t>andmekogus ett</w:t>
      </w:r>
      <w:r w:rsidR="65E198A2" w:rsidRPr="00643505">
        <w:rPr>
          <w:rFonts w:ascii="Times New Roman" w:hAnsi="Times New Roman" w:cs="Times New Roman"/>
        </w:rPr>
        <w:t>e</w:t>
      </w:r>
      <w:r w:rsidR="04ACBC5A" w:rsidRPr="00643505">
        <w:rPr>
          <w:rFonts w:ascii="Times New Roman" w:hAnsi="Times New Roman" w:cs="Times New Roman"/>
        </w:rPr>
        <w:t>võtja</w:t>
      </w:r>
      <w:r w:rsidR="350CE39C" w:rsidRPr="00643505">
        <w:rPr>
          <w:rFonts w:ascii="Times New Roman" w:hAnsi="Times New Roman" w:cs="Times New Roman"/>
        </w:rPr>
        <w:t xml:space="preserve"> kontaktisiku </w:t>
      </w:r>
      <w:r w:rsidR="65E198A2" w:rsidRPr="00643505">
        <w:rPr>
          <w:rFonts w:ascii="Times New Roman" w:hAnsi="Times New Roman" w:cs="Times New Roman"/>
        </w:rPr>
        <w:t>ja esindaja</w:t>
      </w:r>
      <w:r w:rsidR="1DA233AB" w:rsidRPr="00643505">
        <w:rPr>
          <w:rFonts w:ascii="Times New Roman" w:hAnsi="Times New Roman" w:cs="Times New Roman"/>
        </w:rPr>
        <w:t xml:space="preserve"> </w:t>
      </w:r>
      <w:r w:rsidR="350CE39C" w:rsidRPr="00643505">
        <w:rPr>
          <w:rFonts w:ascii="Times New Roman" w:hAnsi="Times New Roman" w:cs="Times New Roman"/>
        </w:rPr>
        <w:t>üldandmeid</w:t>
      </w:r>
      <w:r w:rsidRPr="00643505">
        <w:rPr>
          <w:rFonts w:ascii="Times New Roman" w:hAnsi="Times New Roman" w:cs="Times New Roman"/>
        </w:rPr>
        <w:t>.</w:t>
      </w:r>
      <w:r w:rsidR="670ADD1A" w:rsidRPr="00643505">
        <w:rPr>
          <w:rFonts w:ascii="Times New Roman" w:hAnsi="Times New Roman" w:cs="Times New Roman"/>
        </w:rPr>
        <w:t>“</w:t>
      </w:r>
      <w:r w:rsidR="72450BBE" w:rsidRPr="00643505">
        <w:rPr>
          <w:rFonts w:ascii="Times New Roman" w:hAnsi="Times New Roman" w:cs="Times New Roman"/>
        </w:rPr>
        <w:t>;</w:t>
      </w:r>
    </w:p>
    <w:p w14:paraId="7645A55E" w14:textId="4153741B" w:rsidR="003B5134" w:rsidRPr="00643505" w:rsidRDefault="003B5134" w:rsidP="00643505">
      <w:pPr>
        <w:spacing w:after="0" w:line="240" w:lineRule="auto"/>
        <w:jc w:val="both"/>
        <w:rPr>
          <w:rFonts w:ascii="Times New Roman" w:hAnsi="Times New Roman" w:cs="Times New Roman"/>
        </w:rPr>
      </w:pPr>
    </w:p>
    <w:p w14:paraId="746BD2BA" w14:textId="51B5ABA0" w:rsidR="003B5134" w:rsidRPr="00643505" w:rsidRDefault="67E1E143" w:rsidP="00643505">
      <w:pPr>
        <w:spacing w:after="0" w:line="240" w:lineRule="auto"/>
        <w:jc w:val="both"/>
        <w:rPr>
          <w:rFonts w:ascii="Times New Roman" w:hAnsi="Times New Roman" w:cs="Times New Roman"/>
        </w:rPr>
      </w:pPr>
      <w:r w:rsidRPr="00643505">
        <w:rPr>
          <w:rFonts w:ascii="Times New Roman" w:hAnsi="Times New Roman" w:cs="Times New Roman"/>
          <w:b/>
          <w:bCs/>
        </w:rPr>
        <w:t>2)</w:t>
      </w:r>
      <w:r w:rsidRPr="6879758D">
        <w:rPr>
          <w:rFonts w:ascii="Times New Roman" w:hAnsi="Times New Roman" w:cs="Times New Roman"/>
        </w:rPr>
        <w:t xml:space="preserve"> </w:t>
      </w:r>
      <w:r w:rsidR="003B5134" w:rsidRPr="6879758D">
        <w:rPr>
          <w:rFonts w:ascii="Times New Roman" w:hAnsi="Times New Roman" w:cs="Times New Roman"/>
        </w:rPr>
        <w:t xml:space="preserve">paragrahvi 73 </w:t>
      </w:r>
      <w:r w:rsidR="005A2F6A">
        <w:rPr>
          <w:rFonts w:ascii="Times New Roman" w:hAnsi="Times New Roman" w:cs="Times New Roman"/>
        </w:rPr>
        <w:t xml:space="preserve">täiendatakse </w:t>
      </w:r>
      <w:r w:rsidR="003B5134" w:rsidRPr="6879758D">
        <w:rPr>
          <w:rFonts w:ascii="Times New Roman" w:hAnsi="Times New Roman" w:cs="Times New Roman"/>
        </w:rPr>
        <w:t>lõi</w:t>
      </w:r>
      <w:r w:rsidR="005A2F6A">
        <w:rPr>
          <w:rFonts w:ascii="Times New Roman" w:hAnsi="Times New Roman" w:cs="Times New Roman"/>
        </w:rPr>
        <w:t>k</w:t>
      </w:r>
      <w:r w:rsidR="003B5134" w:rsidRPr="6879758D">
        <w:rPr>
          <w:rFonts w:ascii="Times New Roman" w:hAnsi="Times New Roman" w:cs="Times New Roman"/>
        </w:rPr>
        <w:t>e</w:t>
      </w:r>
      <w:r w:rsidR="005A2F6A">
        <w:rPr>
          <w:rFonts w:ascii="Times New Roman" w:hAnsi="Times New Roman" w:cs="Times New Roman"/>
        </w:rPr>
        <w:t>ga</w:t>
      </w:r>
      <w:r w:rsidR="003B5134" w:rsidRPr="6879758D">
        <w:rPr>
          <w:rFonts w:ascii="Times New Roman" w:hAnsi="Times New Roman" w:cs="Times New Roman"/>
        </w:rPr>
        <w:t xml:space="preserve"> 2</w:t>
      </w:r>
      <w:r w:rsidR="005A2F6A">
        <w:rPr>
          <w:rFonts w:ascii="Times New Roman" w:hAnsi="Times New Roman" w:cs="Times New Roman"/>
          <w:vertAlign w:val="superscript"/>
        </w:rPr>
        <w:t>1</w:t>
      </w:r>
      <w:r w:rsidR="003B5134" w:rsidRPr="6879758D">
        <w:rPr>
          <w:rFonts w:ascii="Times New Roman" w:hAnsi="Times New Roman" w:cs="Times New Roman"/>
        </w:rPr>
        <w:t xml:space="preserve">  järgmise</w:t>
      </w:r>
      <w:r w:rsidR="005A2F6A">
        <w:rPr>
          <w:rFonts w:ascii="Times New Roman" w:hAnsi="Times New Roman" w:cs="Times New Roman"/>
        </w:rPr>
        <w:t>s sõnastuses</w:t>
      </w:r>
      <w:r w:rsidR="003B5134" w:rsidRPr="6879758D">
        <w:rPr>
          <w:rFonts w:ascii="Times New Roman" w:hAnsi="Times New Roman" w:cs="Times New Roman"/>
        </w:rPr>
        <w:t>:</w:t>
      </w:r>
    </w:p>
    <w:p w14:paraId="718C06B5" w14:textId="5512FBF3" w:rsidR="003B5134" w:rsidRPr="00643505" w:rsidRDefault="003B5134" w:rsidP="00643505">
      <w:pPr>
        <w:spacing w:after="0" w:line="240" w:lineRule="auto"/>
        <w:jc w:val="both"/>
        <w:rPr>
          <w:rFonts w:ascii="Times New Roman" w:hAnsi="Times New Roman" w:cs="Times New Roman"/>
        </w:rPr>
      </w:pPr>
      <w:r w:rsidRPr="6879758D">
        <w:rPr>
          <w:rFonts w:ascii="Times New Roman" w:hAnsi="Times New Roman" w:cs="Times New Roman"/>
        </w:rPr>
        <w:t>„(2</w:t>
      </w:r>
      <w:r w:rsidR="005A2F6A">
        <w:rPr>
          <w:rFonts w:ascii="Times New Roman" w:hAnsi="Times New Roman" w:cs="Times New Roman"/>
          <w:vertAlign w:val="superscript"/>
        </w:rPr>
        <w:t>1</w:t>
      </w:r>
      <w:r w:rsidRPr="6879758D">
        <w:rPr>
          <w:rFonts w:ascii="Times New Roman" w:hAnsi="Times New Roman" w:cs="Times New Roman"/>
        </w:rPr>
        <w:t xml:space="preserve">) </w:t>
      </w:r>
      <w:r w:rsidR="005A2F6A">
        <w:rPr>
          <w:rFonts w:ascii="Times New Roman" w:hAnsi="Times New Roman" w:cs="Times New Roman"/>
        </w:rPr>
        <w:t>Käesoleva paragrahvi lõikes 2 nimetatud põhimääruses</w:t>
      </w:r>
      <w:r w:rsidR="00F91EF5" w:rsidRPr="6879758D">
        <w:rPr>
          <w:rFonts w:ascii="Times New Roman" w:hAnsi="Times New Roman" w:cs="Times New Roman"/>
        </w:rPr>
        <w:t xml:space="preserve"> sätestatakse</w:t>
      </w:r>
      <w:r w:rsidRPr="6879758D">
        <w:rPr>
          <w:rFonts w:ascii="Times New Roman" w:hAnsi="Times New Roman" w:cs="Times New Roman"/>
        </w:rPr>
        <w:t xml:space="preserve"> andmekogu </w:t>
      </w:r>
      <w:r w:rsidR="009F4CF2" w:rsidRPr="6879758D">
        <w:rPr>
          <w:rFonts w:ascii="Times New Roman" w:hAnsi="Times New Roman" w:cs="Times New Roman"/>
        </w:rPr>
        <w:t>volitatud</w:t>
      </w:r>
      <w:r w:rsidR="00F91EF5" w:rsidRPr="6879758D">
        <w:rPr>
          <w:rFonts w:ascii="Times New Roman" w:hAnsi="Times New Roman" w:cs="Times New Roman"/>
        </w:rPr>
        <w:t xml:space="preserve"> töötlejad,</w:t>
      </w:r>
      <w:r w:rsidRPr="00AE68EC">
        <w:rPr>
          <w:rFonts w:ascii="Times New Roman" w:hAnsi="Times New Roman" w:cs="Times New Roman"/>
        </w:rPr>
        <w:t xml:space="preserve"> kogutavate andmete koossei</w:t>
      </w:r>
      <w:r w:rsidR="00F91EF5" w:rsidRPr="00AE68EC">
        <w:rPr>
          <w:rFonts w:ascii="Times New Roman" w:hAnsi="Times New Roman" w:cs="Times New Roman"/>
        </w:rPr>
        <w:t>s ja andmekogusse kandmise kord,</w:t>
      </w:r>
      <w:r w:rsidRPr="00AE68EC">
        <w:rPr>
          <w:rFonts w:ascii="Times New Roman" w:hAnsi="Times New Roman" w:cs="Times New Roman"/>
        </w:rPr>
        <w:t xml:space="preserve"> andmetele juurdepääsu </w:t>
      </w:r>
      <w:ins w:id="152" w:author="Mari Koik" w:date="2023-12-01T13:26:00Z">
        <w:r w:rsidR="008942E8">
          <w:rPr>
            <w:rFonts w:ascii="Times New Roman" w:hAnsi="Times New Roman" w:cs="Times New Roman"/>
          </w:rPr>
          <w:t xml:space="preserve">saamise </w:t>
        </w:r>
      </w:ins>
      <w:r w:rsidRPr="00AE68EC">
        <w:rPr>
          <w:rFonts w:ascii="Times New Roman" w:hAnsi="Times New Roman" w:cs="Times New Roman"/>
        </w:rPr>
        <w:t>ja andm</w:t>
      </w:r>
      <w:r w:rsidR="00F91EF5" w:rsidRPr="00AE68EC">
        <w:rPr>
          <w:rFonts w:ascii="Times New Roman" w:hAnsi="Times New Roman" w:cs="Times New Roman"/>
        </w:rPr>
        <w:t xml:space="preserve">ete väljastamise kord, andmete </w:t>
      </w:r>
      <w:r w:rsidR="00F91EF5" w:rsidRPr="00FA1810">
        <w:rPr>
          <w:rFonts w:ascii="Times New Roman" w:hAnsi="Times New Roman" w:cs="Times New Roman"/>
        </w:rPr>
        <w:t>säilitamise tähtaeg</w:t>
      </w:r>
      <w:r w:rsidR="00F91EF5" w:rsidRPr="00AE68EC">
        <w:rPr>
          <w:rFonts w:ascii="Times New Roman" w:hAnsi="Times New Roman" w:cs="Times New Roman"/>
        </w:rPr>
        <w:t xml:space="preserve"> </w:t>
      </w:r>
      <w:r w:rsidR="00D33CA1" w:rsidRPr="00AE68EC">
        <w:rPr>
          <w:rFonts w:ascii="Times New Roman" w:hAnsi="Times New Roman" w:cs="Times New Roman"/>
        </w:rPr>
        <w:t>ning</w:t>
      </w:r>
      <w:r w:rsidRPr="00AE68EC">
        <w:rPr>
          <w:rFonts w:ascii="Times New Roman" w:hAnsi="Times New Roman" w:cs="Times New Roman"/>
        </w:rPr>
        <w:t xml:space="preserve"> muud korraldusküsimused.“</w:t>
      </w:r>
      <w:r w:rsidR="72450BBE" w:rsidRPr="00AE68EC">
        <w:rPr>
          <w:rFonts w:ascii="Times New Roman" w:hAnsi="Times New Roman" w:cs="Times New Roman"/>
        </w:rPr>
        <w:t>;</w:t>
      </w:r>
    </w:p>
    <w:p w14:paraId="1365613D" w14:textId="55AF0ABD" w:rsidR="72450BBE" w:rsidRPr="00643505" w:rsidRDefault="72450BBE" w:rsidP="00643505">
      <w:pPr>
        <w:spacing w:after="0" w:line="240" w:lineRule="auto"/>
        <w:jc w:val="both"/>
        <w:rPr>
          <w:rFonts w:ascii="Times New Roman" w:hAnsi="Times New Roman" w:cs="Times New Roman"/>
        </w:rPr>
      </w:pPr>
    </w:p>
    <w:p w14:paraId="61860CC3" w14:textId="676C89FE" w:rsidR="72450BBE" w:rsidRPr="00643505" w:rsidRDefault="72450BBE" w:rsidP="00643505">
      <w:pPr>
        <w:spacing w:after="0" w:line="240" w:lineRule="auto"/>
        <w:jc w:val="both"/>
        <w:rPr>
          <w:rFonts w:ascii="Times New Roman" w:hAnsi="Times New Roman" w:cs="Times New Roman"/>
        </w:rPr>
      </w:pPr>
      <w:r w:rsidRPr="007C6AD6">
        <w:rPr>
          <w:rFonts w:ascii="Times New Roman" w:hAnsi="Times New Roman" w:cs="Times New Roman"/>
          <w:b/>
        </w:rPr>
        <w:t>3)</w:t>
      </w:r>
      <w:r w:rsidRPr="00643505">
        <w:rPr>
          <w:rFonts w:ascii="Times New Roman" w:hAnsi="Times New Roman" w:cs="Times New Roman"/>
        </w:rPr>
        <w:t xml:space="preserve"> </w:t>
      </w:r>
      <w:r w:rsidR="005BB131" w:rsidRPr="00643505">
        <w:rPr>
          <w:rFonts w:ascii="Times New Roman" w:hAnsi="Times New Roman" w:cs="Times New Roman"/>
        </w:rPr>
        <w:t xml:space="preserve">seadust täiendatakse </w:t>
      </w:r>
      <w:del w:id="153" w:author="Mari Koik" w:date="2023-11-30T19:00:00Z">
        <w:r w:rsidR="005BB131" w:rsidRPr="00643505" w:rsidDel="00C07F8D">
          <w:rPr>
            <w:rFonts w:ascii="Times New Roman" w:hAnsi="Times New Roman" w:cs="Times New Roman"/>
          </w:rPr>
          <w:delText xml:space="preserve">paragrahviga </w:delText>
        </w:r>
      </w:del>
      <w:ins w:id="154" w:author="Mari Koik" w:date="2023-11-30T19:00:00Z">
        <w:r w:rsidR="00C07F8D">
          <w:rPr>
            <w:rFonts w:ascii="Times New Roman" w:hAnsi="Times New Roman" w:cs="Times New Roman"/>
          </w:rPr>
          <w:t>§-ga</w:t>
        </w:r>
        <w:r w:rsidR="00C07F8D" w:rsidRPr="00643505">
          <w:rPr>
            <w:rFonts w:ascii="Times New Roman" w:hAnsi="Times New Roman" w:cs="Times New Roman"/>
          </w:rPr>
          <w:t xml:space="preserve"> </w:t>
        </w:r>
      </w:ins>
      <w:r w:rsidR="63D36F29" w:rsidRPr="00643505">
        <w:rPr>
          <w:rFonts w:ascii="Times New Roman" w:hAnsi="Times New Roman" w:cs="Times New Roman"/>
        </w:rPr>
        <w:t>75</w:t>
      </w:r>
      <w:r w:rsidR="005BB131" w:rsidRPr="00643505">
        <w:rPr>
          <w:rFonts w:ascii="Times New Roman" w:hAnsi="Times New Roman" w:cs="Times New Roman"/>
          <w:vertAlign w:val="superscript"/>
        </w:rPr>
        <w:t>1</w:t>
      </w:r>
      <w:r w:rsidR="005BB131" w:rsidRPr="00643505">
        <w:rPr>
          <w:rFonts w:ascii="Times New Roman" w:hAnsi="Times New Roman" w:cs="Times New Roman"/>
        </w:rPr>
        <w:t xml:space="preserve"> järgmises sõnastuses:</w:t>
      </w:r>
    </w:p>
    <w:p w14:paraId="298AB583" w14:textId="484D2400" w:rsidR="00620A25" w:rsidRPr="00643505" w:rsidRDefault="00620A25" w:rsidP="00643505">
      <w:pPr>
        <w:spacing w:after="0" w:line="240" w:lineRule="auto"/>
        <w:jc w:val="both"/>
        <w:rPr>
          <w:rFonts w:ascii="Times New Roman" w:hAnsi="Times New Roman" w:cs="Times New Roman"/>
          <w:b/>
          <w:bCs/>
        </w:rPr>
      </w:pPr>
      <w:r w:rsidRPr="00643505">
        <w:rPr>
          <w:rFonts w:ascii="Times New Roman" w:hAnsi="Times New Roman" w:cs="Times New Roman"/>
        </w:rPr>
        <w:t>„</w:t>
      </w:r>
      <w:r w:rsidRPr="00643505">
        <w:rPr>
          <w:rFonts w:ascii="Times New Roman" w:hAnsi="Times New Roman" w:cs="Times New Roman"/>
          <w:b/>
          <w:bCs/>
        </w:rPr>
        <w:t>§ 75</w:t>
      </w:r>
      <w:r w:rsidRPr="00643505">
        <w:rPr>
          <w:rFonts w:ascii="Times New Roman" w:hAnsi="Times New Roman" w:cs="Times New Roman"/>
          <w:b/>
          <w:bCs/>
          <w:vertAlign w:val="superscript"/>
        </w:rPr>
        <w:t>1</w:t>
      </w:r>
      <w:r w:rsidRPr="00643505">
        <w:rPr>
          <w:rFonts w:ascii="Times New Roman" w:hAnsi="Times New Roman" w:cs="Times New Roman"/>
          <w:b/>
          <w:bCs/>
        </w:rPr>
        <w:t xml:space="preserve">. </w:t>
      </w:r>
      <w:r w:rsidR="51FD3450" w:rsidRPr="00643505">
        <w:rPr>
          <w:rFonts w:ascii="Times New Roman" w:hAnsi="Times New Roman" w:cs="Times New Roman"/>
          <w:b/>
          <w:bCs/>
        </w:rPr>
        <w:t xml:space="preserve">Andmete </w:t>
      </w:r>
      <w:r w:rsidR="09C4284D" w:rsidRPr="00643505">
        <w:rPr>
          <w:rFonts w:ascii="Times New Roman" w:hAnsi="Times New Roman" w:cs="Times New Roman"/>
          <w:b/>
          <w:bCs/>
        </w:rPr>
        <w:t>säilitamine</w:t>
      </w:r>
    </w:p>
    <w:p w14:paraId="40EDA032" w14:textId="30BC2317" w:rsidR="09C4284D" w:rsidRPr="00643505" w:rsidRDefault="72450BBE"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Andmekogus olevaid andmeid säilitatakse </w:t>
      </w:r>
      <w:commentRangeStart w:id="155"/>
      <w:r w:rsidRPr="00643505">
        <w:rPr>
          <w:rFonts w:ascii="Times New Roman" w:hAnsi="Times New Roman" w:cs="Times New Roman"/>
        </w:rPr>
        <w:t>50 aastat</w:t>
      </w:r>
      <w:commentRangeEnd w:id="155"/>
      <w:r w:rsidR="00D57EE7">
        <w:rPr>
          <w:rStyle w:val="Kommentaariviide"/>
        </w:rPr>
        <w:commentReference w:id="155"/>
      </w:r>
      <w:r w:rsidRPr="00643505">
        <w:rPr>
          <w:rFonts w:ascii="Times New Roman" w:hAnsi="Times New Roman" w:cs="Times New Roman"/>
        </w:rPr>
        <w:t>. P</w:t>
      </w:r>
      <w:r w:rsidR="03AA1C70" w:rsidRPr="00643505">
        <w:rPr>
          <w:rFonts w:ascii="Times New Roman" w:hAnsi="Times New Roman" w:cs="Times New Roman"/>
        </w:rPr>
        <w:t>ärast säilitustähtaja möödumist andmed kustutatakse.</w:t>
      </w:r>
      <w:r w:rsidR="09C4284D" w:rsidRPr="00643505">
        <w:rPr>
          <w:rFonts w:ascii="Times New Roman" w:hAnsi="Times New Roman" w:cs="Times New Roman"/>
        </w:rPr>
        <w:t>“.</w:t>
      </w:r>
    </w:p>
    <w:p w14:paraId="5DECFFE7" w14:textId="77777777" w:rsidR="003B5134" w:rsidRDefault="003B5134" w:rsidP="00E80FE3">
      <w:pPr>
        <w:spacing w:after="0" w:line="240" w:lineRule="auto"/>
        <w:jc w:val="both"/>
        <w:rPr>
          <w:rFonts w:ascii="Times New Roman" w:hAnsi="Times New Roman" w:cs="Times New Roman"/>
          <w:b/>
          <w:szCs w:val="24"/>
        </w:rPr>
      </w:pPr>
    </w:p>
    <w:p w14:paraId="3CE47C81" w14:textId="51373623" w:rsidR="00E206EA" w:rsidRPr="00643505" w:rsidRDefault="003B5134"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 </w:t>
      </w:r>
      <w:r w:rsidR="00246045" w:rsidRPr="00AE68EC">
        <w:rPr>
          <w:rFonts w:ascii="Times New Roman" w:hAnsi="Times New Roman" w:cs="Times New Roman"/>
          <w:b/>
        </w:rPr>
        <w:t>6</w:t>
      </w:r>
      <w:r w:rsidR="00E206EA" w:rsidRPr="00AE68EC">
        <w:rPr>
          <w:rFonts w:ascii="Times New Roman" w:hAnsi="Times New Roman" w:cs="Times New Roman"/>
          <w:b/>
        </w:rPr>
        <w:t>. Vabariigi Valitsuse seaduse muutmine</w:t>
      </w:r>
    </w:p>
    <w:p w14:paraId="24893E60" w14:textId="77777777" w:rsidR="00E206EA" w:rsidRDefault="00E206EA" w:rsidP="00E80FE3">
      <w:pPr>
        <w:spacing w:after="0" w:line="240" w:lineRule="auto"/>
        <w:jc w:val="both"/>
        <w:rPr>
          <w:rFonts w:ascii="Times New Roman" w:hAnsi="Times New Roman" w:cs="Times New Roman"/>
          <w:szCs w:val="24"/>
        </w:rPr>
      </w:pPr>
    </w:p>
    <w:p w14:paraId="402AB6BA" w14:textId="3C9AF3E9" w:rsidR="00E206EA" w:rsidRPr="00643505" w:rsidRDefault="00E206EA"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Vabariigi Valitsuse seaduse </w:t>
      </w:r>
      <w:r w:rsidR="00425F75">
        <w:rPr>
          <w:rFonts w:ascii="Times New Roman" w:hAnsi="Times New Roman" w:cs="Times New Roman"/>
        </w:rPr>
        <w:t>§</w:t>
      </w:r>
      <w:r w:rsidRPr="6879758D">
        <w:rPr>
          <w:rFonts w:ascii="Times New Roman" w:hAnsi="Times New Roman" w:cs="Times New Roman"/>
        </w:rPr>
        <w:t xml:space="preserve"> 46 lõige 4</w:t>
      </w:r>
      <w:r w:rsidRPr="6879758D">
        <w:rPr>
          <w:rFonts w:ascii="Times New Roman" w:hAnsi="Times New Roman" w:cs="Times New Roman"/>
          <w:vertAlign w:val="superscript"/>
        </w:rPr>
        <w:t>1</w:t>
      </w:r>
      <w:r w:rsidRPr="6879758D">
        <w:rPr>
          <w:rFonts w:ascii="Times New Roman" w:hAnsi="Times New Roman" w:cs="Times New Roman"/>
        </w:rPr>
        <w:t xml:space="preserve"> muudetakse ja sõnastatakse järgmiselt:</w:t>
      </w:r>
    </w:p>
    <w:p w14:paraId="41B0CCD8" w14:textId="0E595D15" w:rsidR="00E206EA" w:rsidRPr="00643505" w:rsidRDefault="00E206EA" w:rsidP="00643505">
      <w:pPr>
        <w:spacing w:after="0" w:line="240" w:lineRule="auto"/>
        <w:jc w:val="both"/>
        <w:rPr>
          <w:rFonts w:ascii="Times New Roman" w:hAnsi="Times New Roman" w:cs="Times New Roman"/>
        </w:rPr>
      </w:pPr>
      <w:r w:rsidRPr="6879758D">
        <w:rPr>
          <w:rFonts w:ascii="Times New Roman" w:hAnsi="Times New Roman" w:cs="Times New Roman"/>
        </w:rPr>
        <w:t>„(4</w:t>
      </w:r>
      <w:r w:rsidRPr="6879758D">
        <w:rPr>
          <w:rFonts w:ascii="Times New Roman" w:hAnsi="Times New Roman" w:cs="Times New Roman"/>
          <w:vertAlign w:val="superscript"/>
        </w:rPr>
        <w:t>1</w:t>
      </w:r>
      <w:r w:rsidRPr="6879758D">
        <w:rPr>
          <w:rFonts w:ascii="Times New Roman" w:hAnsi="Times New Roman" w:cs="Times New Roman"/>
        </w:rPr>
        <w:t>) Välisministeeriumi struktuuri kuuluvad Eesti Vabariigi diplomaatilised esindused ja konsulaarasutused.“.</w:t>
      </w:r>
    </w:p>
    <w:p w14:paraId="15549B24" w14:textId="7FF86D92" w:rsidR="00EF37C0" w:rsidRDefault="00EF37C0" w:rsidP="00E80FE3">
      <w:pPr>
        <w:spacing w:after="0" w:line="240" w:lineRule="auto"/>
        <w:jc w:val="both"/>
        <w:rPr>
          <w:rFonts w:ascii="Times New Roman" w:hAnsi="Times New Roman" w:cs="Times New Roman"/>
          <w:szCs w:val="24"/>
        </w:rPr>
      </w:pPr>
    </w:p>
    <w:p w14:paraId="78906868" w14:textId="77DAF811" w:rsidR="00EF37C0" w:rsidRPr="00643505" w:rsidRDefault="00EF37C0" w:rsidP="00643505">
      <w:pPr>
        <w:spacing w:after="0" w:line="240" w:lineRule="auto"/>
        <w:jc w:val="both"/>
        <w:rPr>
          <w:rFonts w:ascii="Times New Roman" w:hAnsi="Times New Roman" w:cs="Times New Roman"/>
          <w:b/>
          <w:bCs/>
        </w:rPr>
      </w:pPr>
      <w:r w:rsidRPr="00AE68EC">
        <w:rPr>
          <w:rFonts w:ascii="Times New Roman" w:hAnsi="Times New Roman" w:cs="Times New Roman"/>
          <w:b/>
        </w:rPr>
        <w:t>§ 7. Seaduse jõustumine</w:t>
      </w:r>
    </w:p>
    <w:p w14:paraId="266BA7AD" w14:textId="7287994F" w:rsidR="00EF37C0" w:rsidRDefault="00EF37C0" w:rsidP="00E80FE3">
      <w:pPr>
        <w:spacing w:after="0" w:line="240" w:lineRule="auto"/>
        <w:jc w:val="both"/>
        <w:rPr>
          <w:rFonts w:ascii="Times New Roman" w:hAnsi="Times New Roman" w:cs="Times New Roman"/>
          <w:szCs w:val="24"/>
        </w:rPr>
      </w:pPr>
    </w:p>
    <w:p w14:paraId="6E076904" w14:textId="1F8C0138" w:rsidR="00884C89" w:rsidRPr="00643505" w:rsidRDefault="009D5CF0" w:rsidP="00643505">
      <w:pPr>
        <w:spacing w:after="0" w:line="240" w:lineRule="auto"/>
        <w:jc w:val="both"/>
        <w:rPr>
          <w:rFonts w:ascii="Times New Roman" w:hAnsi="Times New Roman" w:cs="Times New Roman"/>
        </w:rPr>
      </w:pPr>
      <w:r>
        <w:rPr>
          <w:rFonts w:ascii="Times New Roman" w:hAnsi="Times New Roman" w:cs="Times New Roman"/>
        </w:rPr>
        <w:t>K</w:t>
      </w:r>
      <w:r w:rsidR="00425F75">
        <w:rPr>
          <w:rFonts w:ascii="Times New Roman" w:hAnsi="Times New Roman" w:cs="Times New Roman"/>
        </w:rPr>
        <w:t>äesolev s</w:t>
      </w:r>
      <w:r w:rsidR="00131F7A" w:rsidRPr="6879758D">
        <w:rPr>
          <w:rFonts w:ascii="Times New Roman" w:hAnsi="Times New Roman" w:cs="Times New Roman"/>
        </w:rPr>
        <w:t>eadus jõustub 2024. aasta 1. septembril.</w:t>
      </w:r>
    </w:p>
    <w:sectPr w:rsidR="00884C89" w:rsidRPr="00643505" w:rsidSect="00AE68EC">
      <w:footerReference w:type="default" r:id="rId14"/>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ivika Sale" w:date="2023-12-04T11:03:00Z" w:initials="IS">
    <w:p w14:paraId="5F9AB6A7" w14:textId="77777777" w:rsidR="00B36A4E" w:rsidRDefault="00B36A4E" w:rsidP="0054101E">
      <w:pPr>
        <w:pStyle w:val="Kommentaaritekst"/>
      </w:pPr>
      <w:r>
        <w:rPr>
          <w:rStyle w:val="Kommentaariviide"/>
        </w:rPr>
        <w:annotationRef/>
      </w:r>
      <w:r>
        <w:t xml:space="preserve">Riigikogus menetletavate eelnõude normitehnika eeskiri, lisa 2 "Eelnõu ja seletuskirja vormistamise juhend" punkt 6 näeb ette leheküljenumbrid alates esimesest leheküljest, jaluses, keskel. Palun lisada. </w:t>
      </w:r>
    </w:p>
  </w:comment>
  <w:comment w:id="2" w:author="Mari Koik" w:date="2023-12-01T13:29:00Z" w:initials="MK">
    <w:p w14:paraId="3C374F70" w14:textId="34EFD100" w:rsidR="006558F4" w:rsidRDefault="006558F4" w:rsidP="0077511A">
      <w:pPr>
        <w:pStyle w:val="Kommentaaritekst"/>
      </w:pPr>
      <w:r>
        <w:rPr>
          <w:rStyle w:val="Kommentaariviide"/>
        </w:rPr>
        <w:annotationRef/>
      </w:r>
      <w:r>
        <w:t>Jutumärk ära</w:t>
      </w:r>
    </w:p>
  </w:comment>
  <w:comment w:id="4" w:author="Mari Koik" w:date="2023-11-30T18:14:00Z" w:initials="MK">
    <w:p w14:paraId="002A9D19" w14:textId="12C52FED" w:rsidR="00991032" w:rsidRDefault="00991032" w:rsidP="00F42967">
      <w:pPr>
        <w:pStyle w:val="Kommentaaritekst"/>
      </w:pPr>
      <w:r>
        <w:rPr>
          <w:rStyle w:val="Kommentaariviide"/>
        </w:rPr>
        <w:annotationRef/>
      </w:r>
      <w:r>
        <w:t>Tühikud ära</w:t>
      </w:r>
    </w:p>
  </w:comment>
  <w:comment w:id="10" w:author="Mari Koik" w:date="2023-11-30T18:14:00Z" w:initials="MK">
    <w:p w14:paraId="71C13A1F" w14:textId="77777777" w:rsidR="00991032" w:rsidRDefault="00991032" w:rsidP="002F4AA8">
      <w:pPr>
        <w:pStyle w:val="Kommentaaritekst"/>
      </w:pPr>
      <w:r>
        <w:rPr>
          <w:rStyle w:val="Kommentaariviide"/>
        </w:rPr>
        <w:annotationRef/>
      </w:r>
      <w:r>
        <w:t>Et ei tekiks valeseost</w:t>
      </w:r>
    </w:p>
  </w:comment>
  <w:comment w:id="13" w:author="Mari Koik" w:date="2023-12-01T12:11:00Z" w:initials="MK">
    <w:p w14:paraId="3DF50BBD" w14:textId="77777777" w:rsidR="00E34881" w:rsidRDefault="00E34881" w:rsidP="00826E35">
      <w:pPr>
        <w:pStyle w:val="Kommentaaritekst"/>
      </w:pPr>
      <w:r>
        <w:rPr>
          <w:rStyle w:val="Kommentaariviide"/>
        </w:rPr>
        <w:annotationRef/>
      </w:r>
      <w:r>
        <w:t>ühtlus</w:t>
      </w:r>
    </w:p>
  </w:comment>
  <w:comment w:id="15" w:author="Mari Koik" w:date="2023-11-30T18:19:00Z" w:initials="MK">
    <w:p w14:paraId="28C78354" w14:textId="4F2CE1D4" w:rsidR="00991032" w:rsidRDefault="00991032" w:rsidP="00A30B81">
      <w:pPr>
        <w:pStyle w:val="Kommentaaritekst"/>
      </w:pPr>
      <w:r>
        <w:rPr>
          <w:rStyle w:val="Kommentaariviide"/>
        </w:rPr>
        <w:annotationRef/>
      </w:r>
      <w:r>
        <w:t>Omastavaga koma ei ole</w:t>
      </w:r>
    </w:p>
  </w:comment>
  <w:comment w:id="19" w:author="Mari Koik" w:date="2023-12-01T12:21:00Z" w:initials="MK">
    <w:p w14:paraId="0EDD164F" w14:textId="77777777" w:rsidR="00A23F09" w:rsidRDefault="00A23F09" w:rsidP="00B80192">
      <w:pPr>
        <w:pStyle w:val="Kommentaaritekst"/>
      </w:pPr>
      <w:r>
        <w:rPr>
          <w:rStyle w:val="Kommentaariviide"/>
        </w:rPr>
        <w:annotationRef/>
      </w:r>
      <w:r>
        <w:t>Mitmus on siin vist põhjendatud?</w:t>
      </w:r>
    </w:p>
  </w:comment>
  <w:comment w:id="21" w:author="Mari Koik" w:date="2023-12-01T12:22:00Z" w:initials="MK">
    <w:p w14:paraId="42CFD561" w14:textId="77777777" w:rsidR="00A23F09" w:rsidRDefault="00A23F09" w:rsidP="00D26623">
      <w:pPr>
        <w:pStyle w:val="Kommentaaritekst"/>
      </w:pPr>
      <w:r>
        <w:rPr>
          <w:rStyle w:val="Kommentaariviide"/>
        </w:rPr>
        <w:annotationRef/>
      </w:r>
      <w:r>
        <w:t>Siin on jällegi parem ainsus.</w:t>
      </w:r>
    </w:p>
  </w:comment>
  <w:comment w:id="26" w:author="Mari Koik" w:date="2023-12-01T12:25:00Z" w:initials="MK">
    <w:p w14:paraId="02974122" w14:textId="77777777" w:rsidR="00A23F09" w:rsidRDefault="00A23F09" w:rsidP="00660C24">
      <w:pPr>
        <w:pStyle w:val="Kommentaaritekst"/>
      </w:pPr>
      <w:r>
        <w:rPr>
          <w:rStyle w:val="Kommentaariviide"/>
        </w:rPr>
        <w:annotationRef/>
      </w:r>
      <w:r>
        <w:t xml:space="preserve">Või </w:t>
      </w:r>
      <w:r>
        <w:rPr>
          <w:i/>
          <w:iCs/>
        </w:rPr>
        <w:t>personali</w:t>
      </w:r>
      <w:r>
        <w:t xml:space="preserve">? Oleks neutraalsem. Või </w:t>
      </w:r>
      <w:r>
        <w:rPr>
          <w:i/>
          <w:iCs/>
        </w:rPr>
        <w:t>isikkoosseisu</w:t>
      </w:r>
      <w:r>
        <w:t>, nagu on eelnõus üldiselt kasutatud?</w:t>
      </w:r>
    </w:p>
  </w:comment>
  <w:comment w:id="30" w:author="Mari Koik" w:date="2023-12-01T13:39:00Z" w:initials="MK">
    <w:p w14:paraId="70B1C242" w14:textId="77777777" w:rsidR="00E90087" w:rsidRDefault="00E90087" w:rsidP="00470549">
      <w:pPr>
        <w:pStyle w:val="Kommentaaritekst"/>
      </w:pPr>
      <w:r>
        <w:rPr>
          <w:rStyle w:val="Kommentaariviide"/>
        </w:rPr>
        <w:annotationRef/>
      </w:r>
      <w:r>
        <w:t xml:space="preserve">Kas see termin on läbi mõeldud? Mis seos on sel seaduses esineva terminiga anonüümima? </w:t>
      </w:r>
    </w:p>
  </w:comment>
  <w:comment w:id="31" w:author="Mari Koik" w:date="2023-11-30T18:27:00Z" w:initials="MK">
    <w:p w14:paraId="78B32DAA" w14:textId="27860F9A" w:rsidR="00421A3E" w:rsidRDefault="00421A3E" w:rsidP="00EA4AE1">
      <w:pPr>
        <w:pStyle w:val="Kommentaaritekst"/>
      </w:pPr>
      <w:r>
        <w:rPr>
          <w:rStyle w:val="Kommentaariviide"/>
        </w:rPr>
        <w:annotationRef/>
      </w:r>
      <w:r>
        <w:t>-i ära</w:t>
      </w:r>
    </w:p>
  </w:comment>
  <w:comment w:id="33" w:author="Mari Koik" w:date="2023-12-01T13:31:00Z" w:initials="MK">
    <w:p w14:paraId="035ACD77" w14:textId="77777777" w:rsidR="00E90087" w:rsidRDefault="00E90087" w:rsidP="004E2B7F">
      <w:pPr>
        <w:pStyle w:val="Kommentaaritekst"/>
      </w:pPr>
      <w:r>
        <w:rPr>
          <w:rStyle w:val="Kommentaariviide"/>
        </w:rPr>
        <w:annotationRef/>
      </w:r>
      <w:r>
        <w:t>ühtlus</w:t>
      </w:r>
    </w:p>
  </w:comment>
  <w:comment w:id="40" w:author="Mari Koik" w:date="2023-12-01T12:54:00Z" w:initials="MK">
    <w:p w14:paraId="27389D51" w14:textId="6F6F4AF2" w:rsidR="00CD7D82" w:rsidRDefault="00CD7D82" w:rsidP="00EC0791">
      <w:pPr>
        <w:pStyle w:val="Kommentaaritekst"/>
      </w:pPr>
      <w:r>
        <w:rPr>
          <w:rStyle w:val="Kommentaariviide"/>
        </w:rPr>
        <w:annotationRef/>
      </w:r>
      <w:r>
        <w:t xml:space="preserve">Kas siin on võimalik valida, kas hävitada või mitte? Kui ei, siis võiks öelda lihtsalt: </w:t>
      </w:r>
      <w:r>
        <w:rPr>
          <w:i/>
          <w:iCs/>
        </w:rPr>
        <w:t>hävitatakse</w:t>
      </w:r>
      <w:r>
        <w:t xml:space="preserve">. Või: </w:t>
      </w:r>
      <w:r>
        <w:rPr>
          <w:i/>
          <w:iCs/>
        </w:rPr>
        <w:t>otsustatakse hävitada</w:t>
      </w:r>
      <w:r>
        <w:t>.</w:t>
      </w:r>
    </w:p>
  </w:comment>
  <w:comment w:id="44" w:author="Iivika Sale" w:date="2023-12-05T15:27:00Z" w:initials="IS">
    <w:p w14:paraId="0FC71186" w14:textId="77777777" w:rsidR="00C226CB" w:rsidRDefault="00CB4F82" w:rsidP="00804DD5">
      <w:pPr>
        <w:pStyle w:val="Kommentaaritekst"/>
      </w:pPr>
      <w:r>
        <w:rPr>
          <w:rStyle w:val="Kommentaariviide"/>
        </w:rPr>
        <w:annotationRef/>
      </w:r>
      <w:r w:rsidR="00C226CB">
        <w:t xml:space="preserve">Loetelus lisaks esindustele ka institutsioonid ning nende isikkoosseis. Sellise sõnastuse kohaselt on loetelu üksnes </w:t>
      </w:r>
      <w:r w:rsidR="00C226CB">
        <w:rPr>
          <w:u w:val="single"/>
        </w:rPr>
        <w:t>esinduste</w:t>
      </w:r>
      <w:r w:rsidR="00C226CB">
        <w:t xml:space="preserve"> ülesannete täitmiseks.</w:t>
      </w:r>
    </w:p>
  </w:comment>
  <w:comment w:id="50" w:author="Iivika Sale" w:date="2023-12-05T15:25:00Z" w:initials="IS">
    <w:p w14:paraId="30A51078" w14:textId="339EBB3D" w:rsidR="00CB4F82" w:rsidRDefault="00CB4F82" w:rsidP="00C869D9">
      <w:pPr>
        <w:pStyle w:val="Kommentaaritekst"/>
      </w:pPr>
      <w:r>
        <w:rPr>
          <w:rStyle w:val="Kommentaariviide"/>
        </w:rPr>
        <w:annotationRef/>
      </w:r>
      <w:r>
        <w:t>Lühend määrata lg 1 sissejuhatavas lauseosas ja siin kasutada lühendit.</w:t>
      </w:r>
    </w:p>
  </w:comment>
  <w:comment w:id="48" w:author="Mari Koik" w:date="2023-12-01T12:41:00Z" w:initials="MK">
    <w:p w14:paraId="1ADED54C" w14:textId="3B921CAE" w:rsidR="003E29EC" w:rsidRDefault="003E29EC" w:rsidP="00B051C7">
      <w:pPr>
        <w:pStyle w:val="Kommentaaritekst"/>
      </w:pPr>
      <w:r>
        <w:rPr>
          <w:rStyle w:val="Kommentaariviide"/>
        </w:rPr>
        <w:annotationRef/>
      </w:r>
      <w:r>
        <w:t>Võibolla saaks siin teksti pisut liigendada? Pakun ühe variandi, aga see on tehtud lihtsalt näiteks, võib teisiti.</w:t>
      </w:r>
    </w:p>
  </w:comment>
  <w:comment w:id="61" w:author="Iivika Sale" w:date="2023-12-07T11:23:00Z" w:initials="IS">
    <w:p w14:paraId="40BAF7FE" w14:textId="77777777" w:rsidR="00B231F4" w:rsidRDefault="00743790" w:rsidP="00BF0E50">
      <w:pPr>
        <w:pStyle w:val="Kommentaaritekst"/>
      </w:pPr>
      <w:r>
        <w:rPr>
          <w:rStyle w:val="Kommentaariviide"/>
        </w:rPr>
        <w:annotationRef/>
      </w:r>
      <w:r w:rsidR="00B231F4">
        <w:t>Palun täpsustada, millest alates.</w:t>
      </w:r>
    </w:p>
  </w:comment>
  <w:comment w:id="64" w:author="Mari Koik" w:date="2023-12-01T12:55:00Z" w:initials="MK">
    <w:p w14:paraId="4F27F403" w14:textId="169C74B8" w:rsidR="00CD7D82" w:rsidRDefault="00CD7D82" w:rsidP="00281B58">
      <w:pPr>
        <w:pStyle w:val="Kommentaaritekst"/>
      </w:pPr>
      <w:r>
        <w:rPr>
          <w:rStyle w:val="Kommentaariviide"/>
        </w:rPr>
        <w:annotationRef/>
      </w:r>
      <w:r>
        <w:t>Vt märkus eespool</w:t>
      </w:r>
    </w:p>
  </w:comment>
  <w:comment w:id="68" w:author="Mari Koik" w:date="2023-11-30T18:31:00Z" w:initials="MK">
    <w:p w14:paraId="49B23E57" w14:textId="5B1A1F41" w:rsidR="00FA237E" w:rsidRDefault="00FA237E" w:rsidP="00CE78D9">
      <w:pPr>
        <w:pStyle w:val="Kommentaaritekst"/>
      </w:pPr>
      <w:r>
        <w:rPr>
          <w:rStyle w:val="Kommentaariviide"/>
        </w:rPr>
        <w:annotationRef/>
      </w:r>
      <w:r>
        <w:t>Et lause jookseks</w:t>
      </w:r>
    </w:p>
  </w:comment>
  <w:comment w:id="79" w:author="Mari Koik" w:date="2023-11-30T18:32:00Z" w:initials="MK">
    <w:p w14:paraId="579FC017" w14:textId="77777777" w:rsidR="00FA237E" w:rsidRDefault="00FA237E" w:rsidP="00507F5C">
      <w:pPr>
        <w:pStyle w:val="Kommentaaritekst"/>
      </w:pPr>
      <w:r>
        <w:rPr>
          <w:rStyle w:val="Kommentaariviide"/>
        </w:rPr>
        <w:annotationRef/>
      </w:r>
      <w:r>
        <w:t>Kas nii?</w:t>
      </w:r>
    </w:p>
  </w:comment>
  <w:comment w:id="82" w:author="Iivika Sale" w:date="2023-12-07T11:29:00Z" w:initials="IS">
    <w:p w14:paraId="0F8DEB7A" w14:textId="77777777" w:rsidR="00C226CB" w:rsidRDefault="00B231F4" w:rsidP="00E51F15">
      <w:pPr>
        <w:pStyle w:val="Kommentaaritekst"/>
      </w:pPr>
      <w:r>
        <w:rPr>
          <w:rStyle w:val="Kommentaariviide"/>
        </w:rPr>
        <w:annotationRef/>
      </w:r>
      <w:r w:rsidR="00C226CB">
        <w:t xml:space="preserve">Eespool ja järgnevalt </w:t>
      </w:r>
      <w:r w:rsidR="00C226CB">
        <w:rPr>
          <w:i/>
          <w:iCs/>
        </w:rPr>
        <w:t>hävitatakse</w:t>
      </w:r>
      <w:r w:rsidR="00C226CB">
        <w:t>. Kui sisult samad, siis ühtlustada.</w:t>
      </w:r>
    </w:p>
  </w:comment>
  <w:comment w:id="87" w:author="Mari Koik" w:date="2023-12-01T12:56:00Z" w:initials="MK">
    <w:p w14:paraId="375B137F" w14:textId="61718F46" w:rsidR="00CD7D82" w:rsidRDefault="00CD7D82" w:rsidP="008111C1">
      <w:pPr>
        <w:pStyle w:val="Kommentaaritekst"/>
      </w:pPr>
      <w:r>
        <w:rPr>
          <w:rStyle w:val="Kommentaariviide"/>
        </w:rPr>
        <w:annotationRef/>
      </w:r>
      <w:r>
        <w:t>Vt märkus eespool</w:t>
      </w:r>
    </w:p>
  </w:comment>
  <w:comment w:id="89" w:author="Mari Koik" w:date="2023-11-30T18:33:00Z" w:initials="MK">
    <w:p w14:paraId="071C1862" w14:textId="49E9E2CF" w:rsidR="00FA237E" w:rsidRDefault="00FA237E" w:rsidP="003963C6">
      <w:pPr>
        <w:pStyle w:val="Kommentaaritekst"/>
      </w:pPr>
      <w:r>
        <w:rPr>
          <w:rStyle w:val="Kommentaariviide"/>
        </w:rPr>
        <w:annotationRef/>
      </w:r>
      <w:r>
        <w:t>Punkt, jutumärk, semikoolon</w:t>
      </w:r>
    </w:p>
  </w:comment>
  <w:comment w:id="91" w:author="Mari Koik" w:date="2023-11-30T18:35:00Z" w:initials="MK">
    <w:p w14:paraId="33F9B1DE" w14:textId="77777777" w:rsidR="00FA237E" w:rsidRDefault="00FA237E" w:rsidP="00E1520E">
      <w:pPr>
        <w:pStyle w:val="Kommentaaritekst"/>
      </w:pPr>
      <w:r>
        <w:rPr>
          <w:rStyle w:val="Kommentaariviide"/>
        </w:rPr>
        <w:annotationRef/>
      </w:r>
      <w:r>
        <w:t>Alla kirjutama millele, aga allkirjastama mida</w:t>
      </w:r>
    </w:p>
  </w:comment>
  <w:comment w:id="98" w:author="Mari Koik" w:date="2023-12-01T13:02:00Z" w:initials="MK">
    <w:p w14:paraId="435AC576" w14:textId="77777777" w:rsidR="00FF7E72" w:rsidRDefault="00FF7E72" w:rsidP="00D87785">
      <w:pPr>
        <w:pStyle w:val="Kommentaaritekst"/>
      </w:pPr>
      <w:r>
        <w:rPr>
          <w:rStyle w:val="Kommentaariviide"/>
        </w:rPr>
        <w:annotationRef/>
      </w:r>
      <w:r>
        <w:t>Ei leidnud seda terminit Riigi Teatajas avaldatud õigusaktidest, seda on kommentaarides ja kohtuotsustes. On see ikka seaduse termin?</w:t>
      </w:r>
    </w:p>
  </w:comment>
  <w:comment w:id="100" w:author="Iivika Sale" w:date="2023-12-05T15:35:00Z" w:initials="IS">
    <w:p w14:paraId="1812D914" w14:textId="77777777" w:rsidR="00B72621" w:rsidRDefault="00AC4FF5" w:rsidP="00DC35CD">
      <w:pPr>
        <w:pStyle w:val="Kommentaaritekst"/>
      </w:pPr>
      <w:r>
        <w:rPr>
          <w:rStyle w:val="Kommentaariviide"/>
        </w:rPr>
        <w:annotationRef/>
      </w:r>
      <w:r w:rsidR="00B72621">
        <w:t>Ettepanek on see lause ümber sõnastada. Nt välislepingut sõlmiv asutus võib reservatsiooni või deklaratsiooni tegema, muutma ja tagasi võtma volitada VV-d või ministrit (vrdl ...</w:t>
      </w:r>
      <w:r w:rsidR="00B72621">
        <w:rPr>
          <w:i/>
          <w:iCs/>
        </w:rPr>
        <w:t>tagasi võtma VV-d või ministrit</w:t>
      </w:r>
      <w:r w:rsidR="00B72621">
        <w:t>).</w:t>
      </w:r>
    </w:p>
  </w:comment>
  <w:comment w:id="103" w:author="Iivika Sale" w:date="2023-12-05T15:41:00Z" w:initials="IS">
    <w:p w14:paraId="32F7B178" w14:textId="3B0A21CA" w:rsidR="000E7243" w:rsidRDefault="00AC4FF5" w:rsidP="00D53A38">
      <w:pPr>
        <w:pStyle w:val="Kommentaaritekst"/>
      </w:pPr>
      <w:r>
        <w:rPr>
          <w:rStyle w:val="Kommentaariviide"/>
        </w:rPr>
        <w:annotationRef/>
      </w:r>
      <w:r w:rsidR="000E7243">
        <w:t xml:space="preserve">Ettepanek välja jätta </w:t>
      </w:r>
      <w:r w:rsidR="000E7243">
        <w:rPr>
          <w:i/>
          <w:iCs/>
        </w:rPr>
        <w:t xml:space="preserve">vajaduse korral. </w:t>
      </w:r>
      <w:r w:rsidR="000E7243">
        <w:t xml:space="preserve">SK-s: "Kindlasti peab ministeerium vastuolulist reservatsiooni või deklaratsiooni märgates VäMi sellest teavitama, et </w:t>
      </w:r>
      <w:r w:rsidR="000E7243">
        <w:rPr>
          <w:u w:val="single"/>
        </w:rPr>
        <w:t>koos otsustada</w:t>
      </w:r>
      <w:r w:rsidR="000E7243">
        <w:t xml:space="preserve"> vastuväite tegemise vajadus. Kui reservatsioon või deklaratsioon vajab erialaspetsiifilist arvamust, </w:t>
      </w:r>
      <w:r w:rsidR="000E7243">
        <w:rPr>
          <w:u w:val="single"/>
        </w:rPr>
        <w:t xml:space="preserve">siis pöördub VäM </w:t>
      </w:r>
      <w:r w:rsidR="000E7243">
        <w:t xml:space="preserve">aga </w:t>
      </w:r>
      <w:r w:rsidR="000E7243">
        <w:rPr>
          <w:u w:val="single"/>
        </w:rPr>
        <w:t>asjassepuutuva ministeeriumi poole seisukohta saamiseks</w:t>
      </w:r>
      <w:r w:rsidR="000E7243">
        <w:t>."</w:t>
      </w:r>
    </w:p>
  </w:comment>
  <w:comment w:id="106" w:author="Iivika Sale" w:date="2023-12-05T15:41:00Z" w:initials="IS">
    <w:p w14:paraId="123CE172" w14:textId="77777777" w:rsidR="00B72621" w:rsidRDefault="00AC4FF5" w:rsidP="00AE5100">
      <w:pPr>
        <w:pStyle w:val="Kommentaaritekst"/>
      </w:pPr>
      <w:r>
        <w:rPr>
          <w:rStyle w:val="Kommentaariviide"/>
        </w:rPr>
        <w:annotationRef/>
      </w:r>
      <w:r w:rsidR="00B72621">
        <w:t>Täpsustada, millises õigusaktis.</w:t>
      </w:r>
    </w:p>
  </w:comment>
  <w:comment w:id="122" w:author="Iivika Sale" w:date="2023-12-05T15:42:00Z" w:initials="IS">
    <w:p w14:paraId="2304369D" w14:textId="6F5B0156" w:rsidR="00AC4FF5" w:rsidRDefault="00AC4FF5" w:rsidP="005169DE">
      <w:pPr>
        <w:pStyle w:val="Kommentaaritekst"/>
      </w:pPr>
      <w:r>
        <w:rPr>
          <w:rStyle w:val="Kommentaariviide"/>
        </w:rPr>
        <w:annotationRef/>
      </w:r>
      <w:r>
        <w:t xml:space="preserve">Kui tingimused ei pea üheaegselt esinema, siis ei ole järgmises punktis </w:t>
      </w:r>
      <w:r>
        <w:rPr>
          <w:i/>
          <w:iCs/>
        </w:rPr>
        <w:t>ja</w:t>
      </w:r>
      <w:r>
        <w:t xml:space="preserve"> vajalik.</w:t>
      </w:r>
    </w:p>
  </w:comment>
  <w:comment w:id="134" w:author="Mari Koik" w:date="2023-12-01T13:36:00Z" w:initials="MK">
    <w:p w14:paraId="3B64C039" w14:textId="0A9C9D84" w:rsidR="00E90087" w:rsidRDefault="00E90087" w:rsidP="00D87D29">
      <w:pPr>
        <w:pStyle w:val="Kommentaaritekst"/>
      </w:pPr>
      <w:r>
        <w:rPr>
          <w:rStyle w:val="Kommentaariviide"/>
        </w:rPr>
        <w:annotationRef/>
      </w:r>
      <w:r>
        <w:t>Kas see on sama mis vahetult eespool nimetatud vaikiv menetlus? Kui jah, peaks olema ühtmoodi.</w:t>
      </w:r>
    </w:p>
  </w:comment>
  <w:comment w:id="138" w:author="Mari Koik" w:date="2023-11-30T18:56:00Z" w:initials="MK">
    <w:p w14:paraId="424E0152" w14:textId="138EC217" w:rsidR="00C07F8D" w:rsidRDefault="00C07F8D" w:rsidP="000D1A21">
      <w:pPr>
        <w:pStyle w:val="Kommentaaritekst"/>
      </w:pPr>
      <w:r>
        <w:rPr>
          <w:rStyle w:val="Kommentaariviide"/>
        </w:rPr>
        <w:annotationRef/>
      </w:r>
      <w:r>
        <w:t>Kas kõik see on vajalik?</w:t>
      </w:r>
    </w:p>
  </w:comment>
  <w:comment w:id="143" w:author="Mari Koik" w:date="2023-11-30T18:57:00Z" w:initials="MK">
    <w:p w14:paraId="32E1886F" w14:textId="77777777" w:rsidR="00C07F8D" w:rsidRDefault="00C07F8D" w:rsidP="000E5382">
      <w:pPr>
        <w:pStyle w:val="Kommentaaritekst"/>
      </w:pPr>
      <w:r>
        <w:rPr>
          <w:rStyle w:val="Kommentaariviide"/>
        </w:rPr>
        <w:annotationRef/>
      </w:r>
      <w:r>
        <w:t>-t ära</w:t>
      </w:r>
    </w:p>
  </w:comment>
  <w:comment w:id="146" w:author="Iivika Sale" w:date="2023-12-04T15:03:00Z" w:initials="IS">
    <w:p w14:paraId="703D8FC0" w14:textId="77777777" w:rsidR="00B72621" w:rsidRDefault="006D7B19" w:rsidP="00F939AB">
      <w:pPr>
        <w:pStyle w:val="Kommentaaritekst"/>
      </w:pPr>
      <w:r>
        <w:rPr>
          <w:rStyle w:val="Kommentaariviide"/>
        </w:rPr>
        <w:annotationRef/>
      </w:r>
      <w:r w:rsidR="00B72621">
        <w:rPr>
          <w:color w:val="202020"/>
        </w:rPr>
        <w:t>Kuigi see säte on ka varasemates KonS redaktsioonides olnud selline, tuleb see täpsemalt sõnastada, sest sellise sõnastuse puhul ei ole võimalik aru saada, kas tegemist on selle seaduse volitusnormiga (ilmselt mitte?) või viitenormiga?</w:t>
      </w:r>
      <w:r w:rsidR="00B72621">
        <w:t xml:space="preserve"> Viidata, m</w:t>
      </w:r>
      <w:r w:rsidR="00B72621">
        <w:rPr>
          <w:color w:val="202020"/>
        </w:rPr>
        <w:t>ille alusel konsulaarasutuste põhimäärused kehtestatakse.</w:t>
      </w:r>
    </w:p>
  </w:comment>
  <w:comment w:id="151" w:author="Iivika Sale" w:date="2023-12-07T17:57:00Z" w:initials="IS">
    <w:p w14:paraId="1AFA8936" w14:textId="77777777" w:rsidR="00F27774" w:rsidRDefault="00F27774" w:rsidP="007D6E34">
      <w:pPr>
        <w:pStyle w:val="Kommentaaritekst"/>
      </w:pPr>
      <w:r>
        <w:rPr>
          <w:rStyle w:val="Kommentaariviide"/>
        </w:rPr>
        <w:annotationRef/>
      </w:r>
      <w:r>
        <w:t xml:space="preserve">Palume sõnastada sarnaselt nagu punktis 4 - </w:t>
      </w:r>
      <w:r>
        <w:rPr>
          <w:i/>
          <w:iCs/>
        </w:rPr>
        <w:t>välissuhtlemisalane</w:t>
      </w:r>
    </w:p>
  </w:comment>
  <w:comment w:id="155" w:author="Iivika Sale" w:date="2023-12-04T15:10:00Z" w:initials="IS">
    <w:p w14:paraId="199C8E87" w14:textId="5DC9A73C" w:rsidR="00B72621" w:rsidRDefault="00D57EE7" w:rsidP="004C1B95">
      <w:pPr>
        <w:pStyle w:val="Kommentaaritekst"/>
      </w:pPr>
      <w:r>
        <w:rPr>
          <w:rStyle w:val="Kommentaariviide"/>
        </w:rPr>
        <w:annotationRef/>
      </w:r>
      <w:r w:rsidR="00B72621">
        <w:t>Palun täpsustada, millest alates. Andmekogusse kandmisest?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9AB6A7" w15:done="0"/>
  <w15:commentEx w15:paraId="3C374F70" w15:done="0"/>
  <w15:commentEx w15:paraId="002A9D19" w15:done="0"/>
  <w15:commentEx w15:paraId="71C13A1F" w15:done="0"/>
  <w15:commentEx w15:paraId="3DF50BBD" w15:done="0"/>
  <w15:commentEx w15:paraId="28C78354" w15:done="0"/>
  <w15:commentEx w15:paraId="0EDD164F" w15:done="0"/>
  <w15:commentEx w15:paraId="42CFD561" w15:done="0"/>
  <w15:commentEx w15:paraId="02974122" w15:done="0"/>
  <w15:commentEx w15:paraId="70B1C242" w15:done="0"/>
  <w15:commentEx w15:paraId="78B32DAA" w15:done="0"/>
  <w15:commentEx w15:paraId="035ACD77" w15:done="0"/>
  <w15:commentEx w15:paraId="27389D51" w15:done="0"/>
  <w15:commentEx w15:paraId="0FC71186" w15:done="0"/>
  <w15:commentEx w15:paraId="30A51078" w15:done="0"/>
  <w15:commentEx w15:paraId="1ADED54C" w15:done="0"/>
  <w15:commentEx w15:paraId="40BAF7FE" w15:done="0"/>
  <w15:commentEx w15:paraId="4F27F403" w15:done="0"/>
  <w15:commentEx w15:paraId="49B23E57" w15:done="0"/>
  <w15:commentEx w15:paraId="579FC017" w15:done="0"/>
  <w15:commentEx w15:paraId="0F8DEB7A" w15:done="0"/>
  <w15:commentEx w15:paraId="375B137F" w15:done="0"/>
  <w15:commentEx w15:paraId="071C1862" w15:done="0"/>
  <w15:commentEx w15:paraId="33F9B1DE" w15:done="0"/>
  <w15:commentEx w15:paraId="435AC576" w15:done="0"/>
  <w15:commentEx w15:paraId="1812D914" w15:done="0"/>
  <w15:commentEx w15:paraId="32F7B178" w15:done="0"/>
  <w15:commentEx w15:paraId="123CE172" w15:done="0"/>
  <w15:commentEx w15:paraId="2304369D" w15:done="0"/>
  <w15:commentEx w15:paraId="3B64C039" w15:done="0"/>
  <w15:commentEx w15:paraId="424E0152" w15:done="0"/>
  <w15:commentEx w15:paraId="32E1886F" w15:done="0"/>
  <w15:commentEx w15:paraId="703D8FC0" w15:done="0"/>
  <w15:commentEx w15:paraId="1AFA8936" w15:done="0"/>
  <w15:commentEx w15:paraId="199C8E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83083" w16cex:dateUtc="2023-12-04T09:03:00Z"/>
  <w16cex:commentExtensible w16cex:durableId="29145E4D" w16cex:dateUtc="2023-12-01T11:29:00Z"/>
  <w16cex:commentExtensible w16cex:durableId="29134F6A" w16cex:dateUtc="2023-11-30T16:14:00Z"/>
  <w16cex:commentExtensible w16cex:durableId="29134FA3" w16cex:dateUtc="2023-11-30T16:14:00Z"/>
  <w16cex:commentExtensible w16cex:durableId="29144C0C" w16cex:dateUtc="2023-12-01T10:11:00Z"/>
  <w16cex:commentExtensible w16cex:durableId="291350CA" w16cex:dateUtc="2023-11-30T16:19:00Z"/>
  <w16cex:commentExtensible w16cex:durableId="29144E49" w16cex:dateUtc="2023-12-01T10:21:00Z"/>
  <w16cex:commentExtensible w16cex:durableId="29144E75" w16cex:dateUtc="2023-12-01T10:22:00Z"/>
  <w16cex:commentExtensible w16cex:durableId="29144F24" w16cex:dateUtc="2023-12-01T10:25:00Z"/>
  <w16cex:commentExtensible w16cex:durableId="2914608B" w16cex:dateUtc="2023-12-01T11:39:00Z"/>
  <w16cex:commentExtensible w16cex:durableId="2913529D" w16cex:dateUtc="2023-11-30T16:27:00Z"/>
  <w16cex:commentExtensible w16cex:durableId="29145ECD" w16cex:dateUtc="2023-12-01T11:31:00Z"/>
  <w16cex:commentExtensible w16cex:durableId="29145616" w16cex:dateUtc="2023-12-01T10:54:00Z"/>
  <w16cex:commentExtensible w16cex:durableId="2919BFE8" w16cex:dateUtc="2023-12-05T13:27:00Z"/>
  <w16cex:commentExtensible w16cex:durableId="2919BF82" w16cex:dateUtc="2023-12-05T13:25:00Z"/>
  <w16cex:commentExtensible w16cex:durableId="291452EB" w16cex:dateUtc="2023-12-01T10:41:00Z"/>
  <w16cex:commentExtensible w16cex:durableId="291C2996" w16cex:dateUtc="2023-12-07T09:23:00Z"/>
  <w16cex:commentExtensible w16cex:durableId="29145657" w16cex:dateUtc="2023-12-01T10:55:00Z"/>
  <w16cex:commentExtensible w16cex:durableId="29135364" w16cex:dateUtc="2023-11-30T16:31:00Z"/>
  <w16cex:commentExtensible w16cex:durableId="291353AC" w16cex:dateUtc="2023-11-30T16:32:00Z"/>
  <w16cex:commentExtensible w16cex:durableId="291C2B0D" w16cex:dateUtc="2023-12-07T09:29:00Z"/>
  <w16cex:commentExtensible w16cex:durableId="29145674" w16cex:dateUtc="2023-12-01T10:56:00Z"/>
  <w16cex:commentExtensible w16cex:durableId="29135416" w16cex:dateUtc="2023-11-30T16:33:00Z"/>
  <w16cex:commentExtensible w16cex:durableId="29135468" w16cex:dateUtc="2023-11-30T16:35:00Z"/>
  <w16cex:commentExtensible w16cex:durableId="291457F8" w16cex:dateUtc="2023-12-01T11:02:00Z"/>
  <w16cex:commentExtensible w16cex:durableId="2919C1C5" w16cex:dateUtc="2023-12-05T13:35:00Z"/>
  <w16cex:commentExtensible w16cex:durableId="2919C323" w16cex:dateUtc="2023-12-05T13:41:00Z"/>
  <w16cex:commentExtensible w16cex:durableId="2919C336" w16cex:dateUtc="2023-12-05T13:41:00Z"/>
  <w16cex:commentExtensible w16cex:durableId="2919C378" w16cex:dateUtc="2023-12-05T13:42:00Z"/>
  <w16cex:commentExtensible w16cex:durableId="29145FC4" w16cex:dateUtc="2023-12-01T11:36:00Z"/>
  <w16cex:commentExtensible w16cex:durableId="2913595D" w16cex:dateUtc="2023-11-30T16:56:00Z"/>
  <w16cex:commentExtensible w16cex:durableId="291359AD" w16cex:dateUtc="2023-11-30T16:57:00Z"/>
  <w16cex:commentExtensible w16cex:durableId="291868CF" w16cex:dateUtc="2023-12-04T13:03:00Z"/>
  <w16cex:commentExtensible w16cex:durableId="291C8602" w16cex:dateUtc="2023-12-07T15:57:00Z"/>
  <w16cex:commentExtensible w16cex:durableId="29186A57" w16cex:dateUtc="2023-12-04T1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9AB6A7" w16cid:durableId="29183083"/>
  <w16cid:commentId w16cid:paraId="3C374F70" w16cid:durableId="29145E4D"/>
  <w16cid:commentId w16cid:paraId="002A9D19" w16cid:durableId="29134F6A"/>
  <w16cid:commentId w16cid:paraId="71C13A1F" w16cid:durableId="29134FA3"/>
  <w16cid:commentId w16cid:paraId="3DF50BBD" w16cid:durableId="29144C0C"/>
  <w16cid:commentId w16cid:paraId="28C78354" w16cid:durableId="291350CA"/>
  <w16cid:commentId w16cid:paraId="0EDD164F" w16cid:durableId="29144E49"/>
  <w16cid:commentId w16cid:paraId="42CFD561" w16cid:durableId="29144E75"/>
  <w16cid:commentId w16cid:paraId="02974122" w16cid:durableId="29144F24"/>
  <w16cid:commentId w16cid:paraId="70B1C242" w16cid:durableId="2914608B"/>
  <w16cid:commentId w16cid:paraId="78B32DAA" w16cid:durableId="2913529D"/>
  <w16cid:commentId w16cid:paraId="035ACD77" w16cid:durableId="29145ECD"/>
  <w16cid:commentId w16cid:paraId="27389D51" w16cid:durableId="29145616"/>
  <w16cid:commentId w16cid:paraId="0FC71186" w16cid:durableId="2919BFE8"/>
  <w16cid:commentId w16cid:paraId="30A51078" w16cid:durableId="2919BF82"/>
  <w16cid:commentId w16cid:paraId="1ADED54C" w16cid:durableId="291452EB"/>
  <w16cid:commentId w16cid:paraId="40BAF7FE" w16cid:durableId="291C2996"/>
  <w16cid:commentId w16cid:paraId="4F27F403" w16cid:durableId="29145657"/>
  <w16cid:commentId w16cid:paraId="49B23E57" w16cid:durableId="29135364"/>
  <w16cid:commentId w16cid:paraId="579FC017" w16cid:durableId="291353AC"/>
  <w16cid:commentId w16cid:paraId="0F8DEB7A" w16cid:durableId="291C2B0D"/>
  <w16cid:commentId w16cid:paraId="375B137F" w16cid:durableId="29145674"/>
  <w16cid:commentId w16cid:paraId="071C1862" w16cid:durableId="29135416"/>
  <w16cid:commentId w16cid:paraId="33F9B1DE" w16cid:durableId="29135468"/>
  <w16cid:commentId w16cid:paraId="435AC576" w16cid:durableId="291457F8"/>
  <w16cid:commentId w16cid:paraId="1812D914" w16cid:durableId="2919C1C5"/>
  <w16cid:commentId w16cid:paraId="32F7B178" w16cid:durableId="2919C323"/>
  <w16cid:commentId w16cid:paraId="123CE172" w16cid:durableId="2919C336"/>
  <w16cid:commentId w16cid:paraId="2304369D" w16cid:durableId="2919C378"/>
  <w16cid:commentId w16cid:paraId="3B64C039" w16cid:durableId="29145FC4"/>
  <w16cid:commentId w16cid:paraId="424E0152" w16cid:durableId="2913595D"/>
  <w16cid:commentId w16cid:paraId="32E1886F" w16cid:durableId="291359AD"/>
  <w16cid:commentId w16cid:paraId="703D8FC0" w16cid:durableId="291868CF"/>
  <w16cid:commentId w16cid:paraId="1AFA8936" w16cid:durableId="291C8602"/>
  <w16cid:commentId w16cid:paraId="199C8E87" w16cid:durableId="29186A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803F0" w14:textId="77777777" w:rsidR="00E91D10" w:rsidRDefault="00E91D10">
      <w:pPr>
        <w:spacing w:after="0" w:line="240" w:lineRule="auto"/>
      </w:pPr>
      <w:r>
        <w:separator/>
      </w:r>
    </w:p>
  </w:endnote>
  <w:endnote w:type="continuationSeparator" w:id="0">
    <w:p w14:paraId="5975A6BB" w14:textId="77777777" w:rsidR="00E91D10" w:rsidRDefault="00E91D10">
      <w:pPr>
        <w:spacing w:after="0" w:line="240" w:lineRule="auto"/>
      </w:pPr>
      <w:r>
        <w:continuationSeparator/>
      </w:r>
    </w:p>
  </w:endnote>
  <w:endnote w:type="continuationNotice" w:id="1">
    <w:p w14:paraId="7F71FAEC" w14:textId="77777777" w:rsidR="00E91D10" w:rsidRDefault="00E91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502CB" w14:textId="2701DB53" w:rsidR="009336E2" w:rsidRDefault="009336E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04208" w14:textId="77777777" w:rsidR="00E91D10" w:rsidRDefault="00E91D10">
      <w:pPr>
        <w:spacing w:after="0" w:line="240" w:lineRule="auto"/>
      </w:pPr>
      <w:r>
        <w:separator/>
      </w:r>
    </w:p>
  </w:footnote>
  <w:footnote w:type="continuationSeparator" w:id="0">
    <w:p w14:paraId="099D1C6B" w14:textId="77777777" w:rsidR="00E91D10" w:rsidRDefault="00E91D10">
      <w:pPr>
        <w:spacing w:after="0" w:line="240" w:lineRule="auto"/>
      </w:pPr>
      <w:r>
        <w:continuationSeparator/>
      </w:r>
    </w:p>
  </w:footnote>
  <w:footnote w:type="continuationNotice" w:id="1">
    <w:p w14:paraId="289E774E" w14:textId="77777777" w:rsidR="00E91D10" w:rsidRDefault="00E91D10">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rson w15:author="Mari Koik">
    <w15:presenceInfo w15:providerId="AD" w15:userId="S::mari.koik@just.ee::35ec3d9a-739e-4d69-8d21-732e3e4a9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89"/>
    <w:rsid w:val="00000147"/>
    <w:rsid w:val="0000104A"/>
    <w:rsid w:val="00013ED5"/>
    <w:rsid w:val="0002239B"/>
    <w:rsid w:val="00050E3D"/>
    <w:rsid w:val="00082877"/>
    <w:rsid w:val="000A56F1"/>
    <w:rsid w:val="000C7CB8"/>
    <w:rsid w:val="000E2E3A"/>
    <w:rsid w:val="000E6315"/>
    <w:rsid w:val="000E7243"/>
    <w:rsid w:val="000F5D74"/>
    <w:rsid w:val="001112BF"/>
    <w:rsid w:val="00131F7A"/>
    <w:rsid w:val="00145251"/>
    <w:rsid w:val="00157CA7"/>
    <w:rsid w:val="001733BA"/>
    <w:rsid w:val="00173705"/>
    <w:rsid w:val="00175438"/>
    <w:rsid w:val="00177ACD"/>
    <w:rsid w:val="001862B8"/>
    <w:rsid w:val="001869A2"/>
    <w:rsid w:val="0018721A"/>
    <w:rsid w:val="00194C1E"/>
    <w:rsid w:val="001B481F"/>
    <w:rsid w:val="001B5A4F"/>
    <w:rsid w:val="001B61B5"/>
    <w:rsid w:val="001C09F4"/>
    <w:rsid w:val="001E0724"/>
    <w:rsid w:val="001E1AC0"/>
    <w:rsid w:val="001E3D52"/>
    <w:rsid w:val="001E56BA"/>
    <w:rsid w:val="001F2DFB"/>
    <w:rsid w:val="00202C04"/>
    <w:rsid w:val="0021731C"/>
    <w:rsid w:val="0022261C"/>
    <w:rsid w:val="002244CE"/>
    <w:rsid w:val="00246045"/>
    <w:rsid w:val="00247805"/>
    <w:rsid w:val="00272CAF"/>
    <w:rsid w:val="00273F77"/>
    <w:rsid w:val="002748DE"/>
    <w:rsid w:val="002A3A20"/>
    <w:rsid w:val="002B2377"/>
    <w:rsid w:val="003018FE"/>
    <w:rsid w:val="003037F7"/>
    <w:rsid w:val="003105CA"/>
    <w:rsid w:val="00311215"/>
    <w:rsid w:val="003126C1"/>
    <w:rsid w:val="0031555A"/>
    <w:rsid w:val="00323D10"/>
    <w:rsid w:val="003408AA"/>
    <w:rsid w:val="00363CB1"/>
    <w:rsid w:val="0037757E"/>
    <w:rsid w:val="00382D90"/>
    <w:rsid w:val="00383597"/>
    <w:rsid w:val="00387042"/>
    <w:rsid w:val="00394CCD"/>
    <w:rsid w:val="003B26C6"/>
    <w:rsid w:val="003B5134"/>
    <w:rsid w:val="003C326D"/>
    <w:rsid w:val="003D480C"/>
    <w:rsid w:val="003E062B"/>
    <w:rsid w:val="003E13C1"/>
    <w:rsid w:val="003E29EC"/>
    <w:rsid w:val="0040303D"/>
    <w:rsid w:val="00413D39"/>
    <w:rsid w:val="0041684A"/>
    <w:rsid w:val="00421A3E"/>
    <w:rsid w:val="00425F75"/>
    <w:rsid w:val="004414E5"/>
    <w:rsid w:val="00453E9B"/>
    <w:rsid w:val="00454949"/>
    <w:rsid w:val="0048070F"/>
    <w:rsid w:val="00487EC1"/>
    <w:rsid w:val="004B52F9"/>
    <w:rsid w:val="004B73CA"/>
    <w:rsid w:val="004C7F11"/>
    <w:rsid w:val="004E3F67"/>
    <w:rsid w:val="004F6DD7"/>
    <w:rsid w:val="00500088"/>
    <w:rsid w:val="00511A78"/>
    <w:rsid w:val="00513A40"/>
    <w:rsid w:val="00514E1A"/>
    <w:rsid w:val="0051663F"/>
    <w:rsid w:val="005513A3"/>
    <w:rsid w:val="005561DF"/>
    <w:rsid w:val="0057319B"/>
    <w:rsid w:val="005927F9"/>
    <w:rsid w:val="005A2F6A"/>
    <w:rsid w:val="005B3EB5"/>
    <w:rsid w:val="005B7484"/>
    <w:rsid w:val="005BB131"/>
    <w:rsid w:val="005C5964"/>
    <w:rsid w:val="005D0EED"/>
    <w:rsid w:val="005D1687"/>
    <w:rsid w:val="005D18CE"/>
    <w:rsid w:val="005D52DD"/>
    <w:rsid w:val="0060335A"/>
    <w:rsid w:val="00611D4B"/>
    <w:rsid w:val="00620A25"/>
    <w:rsid w:val="006237E4"/>
    <w:rsid w:val="00630341"/>
    <w:rsid w:val="00643505"/>
    <w:rsid w:val="0064671D"/>
    <w:rsid w:val="00653898"/>
    <w:rsid w:val="006558F4"/>
    <w:rsid w:val="00666292"/>
    <w:rsid w:val="00685A20"/>
    <w:rsid w:val="006A0BE4"/>
    <w:rsid w:val="006C3EDE"/>
    <w:rsid w:val="006C68A3"/>
    <w:rsid w:val="006D7B19"/>
    <w:rsid w:val="006E3C74"/>
    <w:rsid w:val="006E5547"/>
    <w:rsid w:val="00734267"/>
    <w:rsid w:val="00743790"/>
    <w:rsid w:val="00765FC1"/>
    <w:rsid w:val="00766DE6"/>
    <w:rsid w:val="00772644"/>
    <w:rsid w:val="00781DDD"/>
    <w:rsid w:val="00787B5A"/>
    <w:rsid w:val="00790FEF"/>
    <w:rsid w:val="00792455"/>
    <w:rsid w:val="00794E0D"/>
    <w:rsid w:val="007A6F8C"/>
    <w:rsid w:val="007B6BA9"/>
    <w:rsid w:val="007C6AD6"/>
    <w:rsid w:val="007C7498"/>
    <w:rsid w:val="007E0C43"/>
    <w:rsid w:val="007E0FB0"/>
    <w:rsid w:val="007F2EB8"/>
    <w:rsid w:val="0080712E"/>
    <w:rsid w:val="00844336"/>
    <w:rsid w:val="00857562"/>
    <w:rsid w:val="008731C0"/>
    <w:rsid w:val="00875370"/>
    <w:rsid w:val="00877479"/>
    <w:rsid w:val="00884C89"/>
    <w:rsid w:val="00886FB6"/>
    <w:rsid w:val="008942E8"/>
    <w:rsid w:val="00894B01"/>
    <w:rsid w:val="008C3058"/>
    <w:rsid w:val="008C3C43"/>
    <w:rsid w:val="008D0216"/>
    <w:rsid w:val="008D56EB"/>
    <w:rsid w:val="008F0E97"/>
    <w:rsid w:val="008F459B"/>
    <w:rsid w:val="008F66E1"/>
    <w:rsid w:val="00902648"/>
    <w:rsid w:val="009336E2"/>
    <w:rsid w:val="0093598E"/>
    <w:rsid w:val="00971908"/>
    <w:rsid w:val="00990F0D"/>
    <w:rsid w:val="00991032"/>
    <w:rsid w:val="009A667E"/>
    <w:rsid w:val="009D5CF0"/>
    <w:rsid w:val="009F4CF2"/>
    <w:rsid w:val="009F5CFD"/>
    <w:rsid w:val="009F62DC"/>
    <w:rsid w:val="00A04329"/>
    <w:rsid w:val="00A23F09"/>
    <w:rsid w:val="00A554C4"/>
    <w:rsid w:val="00A76394"/>
    <w:rsid w:val="00AA39C2"/>
    <w:rsid w:val="00AA4174"/>
    <w:rsid w:val="00AB50D7"/>
    <w:rsid w:val="00AB6679"/>
    <w:rsid w:val="00AC4FF5"/>
    <w:rsid w:val="00AD468D"/>
    <w:rsid w:val="00AD672F"/>
    <w:rsid w:val="00AE68EC"/>
    <w:rsid w:val="00AE7A3D"/>
    <w:rsid w:val="00AF0E60"/>
    <w:rsid w:val="00B231F4"/>
    <w:rsid w:val="00B329DA"/>
    <w:rsid w:val="00B36A4E"/>
    <w:rsid w:val="00B465E5"/>
    <w:rsid w:val="00B51AC2"/>
    <w:rsid w:val="00B72621"/>
    <w:rsid w:val="00B87077"/>
    <w:rsid w:val="00B93B9F"/>
    <w:rsid w:val="00BB1E8B"/>
    <w:rsid w:val="00BE0378"/>
    <w:rsid w:val="00BE28A8"/>
    <w:rsid w:val="00BF50A0"/>
    <w:rsid w:val="00BF629B"/>
    <w:rsid w:val="00C07F8D"/>
    <w:rsid w:val="00C226CB"/>
    <w:rsid w:val="00C57134"/>
    <w:rsid w:val="00C6668C"/>
    <w:rsid w:val="00C748CB"/>
    <w:rsid w:val="00C86C4D"/>
    <w:rsid w:val="00CA07C0"/>
    <w:rsid w:val="00CB4F82"/>
    <w:rsid w:val="00CC074A"/>
    <w:rsid w:val="00CC53FA"/>
    <w:rsid w:val="00CD7D82"/>
    <w:rsid w:val="00CE47A5"/>
    <w:rsid w:val="00CF5588"/>
    <w:rsid w:val="00D0111A"/>
    <w:rsid w:val="00D249FA"/>
    <w:rsid w:val="00D272D5"/>
    <w:rsid w:val="00D33CA1"/>
    <w:rsid w:val="00D469E6"/>
    <w:rsid w:val="00D54CB6"/>
    <w:rsid w:val="00D57EE7"/>
    <w:rsid w:val="00D81EDA"/>
    <w:rsid w:val="00D8795E"/>
    <w:rsid w:val="00DA13EE"/>
    <w:rsid w:val="00DB78A7"/>
    <w:rsid w:val="00DD5109"/>
    <w:rsid w:val="00DE2668"/>
    <w:rsid w:val="00E00320"/>
    <w:rsid w:val="00E036E9"/>
    <w:rsid w:val="00E170AE"/>
    <w:rsid w:val="00E17878"/>
    <w:rsid w:val="00E206EA"/>
    <w:rsid w:val="00E34881"/>
    <w:rsid w:val="00E412D3"/>
    <w:rsid w:val="00E56540"/>
    <w:rsid w:val="00E579D2"/>
    <w:rsid w:val="00E611EC"/>
    <w:rsid w:val="00E660C5"/>
    <w:rsid w:val="00E80FE3"/>
    <w:rsid w:val="00E90087"/>
    <w:rsid w:val="00E91D10"/>
    <w:rsid w:val="00EC2A24"/>
    <w:rsid w:val="00ED254D"/>
    <w:rsid w:val="00EF1E81"/>
    <w:rsid w:val="00EF37C0"/>
    <w:rsid w:val="00F0334D"/>
    <w:rsid w:val="00F17680"/>
    <w:rsid w:val="00F27774"/>
    <w:rsid w:val="00F5223E"/>
    <w:rsid w:val="00F54FEC"/>
    <w:rsid w:val="00F60B73"/>
    <w:rsid w:val="00F74A99"/>
    <w:rsid w:val="00F91EF5"/>
    <w:rsid w:val="00FA1810"/>
    <w:rsid w:val="00FA237E"/>
    <w:rsid w:val="00FF21CD"/>
    <w:rsid w:val="00FF7E72"/>
    <w:rsid w:val="036BCDEC"/>
    <w:rsid w:val="038AC25D"/>
    <w:rsid w:val="03AA1C70"/>
    <w:rsid w:val="044F83FD"/>
    <w:rsid w:val="04ACBC5A"/>
    <w:rsid w:val="059A42FF"/>
    <w:rsid w:val="05BB7014"/>
    <w:rsid w:val="079F28C4"/>
    <w:rsid w:val="08E8B8D6"/>
    <w:rsid w:val="090C0567"/>
    <w:rsid w:val="090FB773"/>
    <w:rsid w:val="09C4284D"/>
    <w:rsid w:val="0AA04BE2"/>
    <w:rsid w:val="0B686781"/>
    <w:rsid w:val="0BA28927"/>
    <w:rsid w:val="0C8F5BAE"/>
    <w:rsid w:val="0DE7D14D"/>
    <w:rsid w:val="0EB9B50F"/>
    <w:rsid w:val="1023AC66"/>
    <w:rsid w:val="108D5C3F"/>
    <w:rsid w:val="10E064D5"/>
    <w:rsid w:val="10E6BDC9"/>
    <w:rsid w:val="123D27FC"/>
    <w:rsid w:val="1240BE69"/>
    <w:rsid w:val="142026F5"/>
    <w:rsid w:val="195647EE"/>
    <w:rsid w:val="1AB2B106"/>
    <w:rsid w:val="1AB5738D"/>
    <w:rsid w:val="1AE30887"/>
    <w:rsid w:val="1D87701C"/>
    <w:rsid w:val="1DA233AB"/>
    <w:rsid w:val="1EC5DDE5"/>
    <w:rsid w:val="1ED1C97C"/>
    <w:rsid w:val="1FA993F6"/>
    <w:rsid w:val="217DA95E"/>
    <w:rsid w:val="22215616"/>
    <w:rsid w:val="253B3AF4"/>
    <w:rsid w:val="259B68A9"/>
    <w:rsid w:val="267BAF8B"/>
    <w:rsid w:val="2719A55F"/>
    <w:rsid w:val="273E0238"/>
    <w:rsid w:val="280C78CD"/>
    <w:rsid w:val="283BC69A"/>
    <w:rsid w:val="28695B94"/>
    <w:rsid w:val="29F1C60F"/>
    <w:rsid w:val="2AD0521C"/>
    <w:rsid w:val="2B46A743"/>
    <w:rsid w:val="2B582185"/>
    <w:rsid w:val="2BA535CE"/>
    <w:rsid w:val="2D07BA71"/>
    <w:rsid w:val="2FBEBBA1"/>
    <w:rsid w:val="2FE13CE2"/>
    <w:rsid w:val="3031478A"/>
    <w:rsid w:val="3289304C"/>
    <w:rsid w:val="32F075AB"/>
    <w:rsid w:val="350CE39C"/>
    <w:rsid w:val="35E4B113"/>
    <w:rsid w:val="36899955"/>
    <w:rsid w:val="3A160B17"/>
    <w:rsid w:val="3A771BC3"/>
    <w:rsid w:val="3BEB0E0E"/>
    <w:rsid w:val="3CA3A330"/>
    <w:rsid w:val="3D2D857B"/>
    <w:rsid w:val="3EA9981D"/>
    <w:rsid w:val="3F5C7560"/>
    <w:rsid w:val="3FB7C692"/>
    <w:rsid w:val="403014F2"/>
    <w:rsid w:val="41312145"/>
    <w:rsid w:val="430760C1"/>
    <w:rsid w:val="4680610A"/>
    <w:rsid w:val="48F6F43A"/>
    <w:rsid w:val="4BD2DE28"/>
    <w:rsid w:val="4D4D34FA"/>
    <w:rsid w:val="4D5F9429"/>
    <w:rsid w:val="51235870"/>
    <w:rsid w:val="517A8655"/>
    <w:rsid w:val="519EE32E"/>
    <w:rsid w:val="51FD3450"/>
    <w:rsid w:val="53A4E4B5"/>
    <w:rsid w:val="567CD092"/>
    <w:rsid w:val="5699221F"/>
    <w:rsid w:val="5932F249"/>
    <w:rsid w:val="60BC4BD7"/>
    <w:rsid w:val="614B294D"/>
    <w:rsid w:val="61BBEECE"/>
    <w:rsid w:val="6281E7F4"/>
    <w:rsid w:val="62824C9B"/>
    <w:rsid w:val="629FA4DF"/>
    <w:rsid w:val="63781264"/>
    <w:rsid w:val="63D36F29"/>
    <w:rsid w:val="65B559D6"/>
    <w:rsid w:val="65E198A2"/>
    <w:rsid w:val="670ADD1A"/>
    <w:rsid w:val="67C0E901"/>
    <w:rsid w:val="67E1E143"/>
    <w:rsid w:val="685B7A3E"/>
    <w:rsid w:val="6879758D"/>
    <w:rsid w:val="6C3110D4"/>
    <w:rsid w:val="6C6E5AA3"/>
    <w:rsid w:val="6C87756B"/>
    <w:rsid w:val="6E673FA1"/>
    <w:rsid w:val="72450BBE"/>
    <w:rsid w:val="7270086C"/>
    <w:rsid w:val="73095E1F"/>
    <w:rsid w:val="733DEE1D"/>
    <w:rsid w:val="745CB856"/>
    <w:rsid w:val="76CD49A4"/>
    <w:rsid w:val="77765331"/>
    <w:rsid w:val="781097F4"/>
    <w:rsid w:val="7A32BCC9"/>
    <w:rsid w:val="7A3D0734"/>
    <w:rsid w:val="7B2A4AFC"/>
    <w:rsid w:val="7D896E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4A66"/>
  <w15:docId w15:val="{F31709A8-D9E7-41C7-BD6D-15EF552F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869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765FC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5FC1"/>
    <w:rPr>
      <w:rFonts w:ascii="Segoe UI" w:hAnsi="Segoe UI" w:cs="Segoe UI"/>
      <w:sz w:val="18"/>
      <w:szCs w:val="18"/>
    </w:rPr>
  </w:style>
  <w:style w:type="paragraph" w:styleId="Pis">
    <w:name w:val="header"/>
    <w:basedOn w:val="Normaallaad"/>
    <w:link w:val="PisMrk"/>
    <w:uiPriority w:val="99"/>
    <w:unhideWhenUsed/>
    <w:rsid w:val="00EF1E81"/>
    <w:pPr>
      <w:tabs>
        <w:tab w:val="center" w:pos="4513"/>
        <w:tab w:val="right" w:pos="9026"/>
      </w:tabs>
      <w:spacing w:after="0" w:line="240" w:lineRule="auto"/>
    </w:pPr>
  </w:style>
  <w:style w:type="character" w:customStyle="1" w:styleId="PisMrk">
    <w:name w:val="Päis Märk"/>
    <w:basedOn w:val="Liguvaikefont"/>
    <w:link w:val="Pis"/>
    <w:uiPriority w:val="99"/>
    <w:rsid w:val="00EF1E81"/>
  </w:style>
  <w:style w:type="paragraph" w:styleId="Jalus">
    <w:name w:val="footer"/>
    <w:basedOn w:val="Normaallaad"/>
    <w:link w:val="JalusMrk"/>
    <w:uiPriority w:val="99"/>
    <w:unhideWhenUsed/>
    <w:rsid w:val="00EF1E81"/>
    <w:pPr>
      <w:tabs>
        <w:tab w:val="center" w:pos="4513"/>
        <w:tab w:val="right" w:pos="9026"/>
      </w:tabs>
      <w:spacing w:after="0" w:line="240" w:lineRule="auto"/>
    </w:pPr>
  </w:style>
  <w:style w:type="character" w:customStyle="1" w:styleId="JalusMrk">
    <w:name w:val="Jalus Märk"/>
    <w:basedOn w:val="Liguvaikefont"/>
    <w:link w:val="Jalus"/>
    <w:uiPriority w:val="99"/>
    <w:rsid w:val="00EF1E81"/>
  </w:style>
  <w:style w:type="character" w:styleId="Hperlink">
    <w:name w:val="Hyperlink"/>
    <w:basedOn w:val="Liguvaikefont"/>
    <w:uiPriority w:val="99"/>
    <w:unhideWhenUsed/>
    <w:rsid w:val="00AF0E60"/>
    <w:rPr>
      <w:color w:val="0563C1"/>
      <w:u w:val="single"/>
    </w:rPr>
  </w:style>
  <w:style w:type="character" w:customStyle="1" w:styleId="Pealkiri1Mrk">
    <w:name w:val="Pealkiri 1 Märk"/>
    <w:basedOn w:val="Liguvaikefont"/>
    <w:link w:val="Pealkiri1"/>
    <w:uiPriority w:val="9"/>
    <w:rsid w:val="001869A2"/>
    <w:rPr>
      <w:rFonts w:asciiTheme="majorHAnsi" w:eastAsiaTheme="majorEastAsia" w:hAnsiTheme="majorHAnsi" w:cstheme="majorBidi"/>
      <w:color w:val="2E74B5" w:themeColor="accent1" w:themeShade="BF"/>
      <w:sz w:val="32"/>
      <w:szCs w:val="32"/>
    </w:rPr>
  </w:style>
  <w:style w:type="paragraph" w:styleId="Loendilik">
    <w:name w:val="List Paragraph"/>
    <w:basedOn w:val="Normaallaad"/>
    <w:uiPriority w:val="34"/>
    <w:qFormat/>
    <w:rsid w:val="001869A2"/>
    <w:pPr>
      <w:ind w:left="720"/>
      <w:contextualSpacing/>
    </w:pPr>
  </w:style>
  <w:style w:type="character" w:styleId="Kommentaariviide">
    <w:name w:val="annotation reference"/>
    <w:basedOn w:val="Liguvaikefont"/>
    <w:uiPriority w:val="99"/>
    <w:semiHidden/>
    <w:unhideWhenUsed/>
    <w:rsid w:val="005513A3"/>
    <w:rPr>
      <w:sz w:val="16"/>
      <w:szCs w:val="16"/>
    </w:rPr>
  </w:style>
  <w:style w:type="paragraph" w:styleId="Kommentaaritekst">
    <w:name w:val="annotation text"/>
    <w:basedOn w:val="Normaallaad"/>
    <w:link w:val="KommentaaritekstMrk"/>
    <w:uiPriority w:val="99"/>
    <w:unhideWhenUsed/>
    <w:rsid w:val="005513A3"/>
    <w:pPr>
      <w:spacing w:line="240" w:lineRule="auto"/>
    </w:pPr>
    <w:rPr>
      <w:sz w:val="20"/>
    </w:rPr>
  </w:style>
  <w:style w:type="character" w:customStyle="1" w:styleId="KommentaaritekstMrk">
    <w:name w:val="Kommentaari tekst Märk"/>
    <w:basedOn w:val="Liguvaikefont"/>
    <w:link w:val="Kommentaaritekst"/>
    <w:uiPriority w:val="99"/>
    <w:rsid w:val="005513A3"/>
    <w:rPr>
      <w:sz w:val="20"/>
    </w:rPr>
  </w:style>
  <w:style w:type="paragraph" w:styleId="Kommentaariteema">
    <w:name w:val="annotation subject"/>
    <w:basedOn w:val="Kommentaaritekst"/>
    <w:next w:val="Kommentaaritekst"/>
    <w:link w:val="KommentaariteemaMrk"/>
    <w:uiPriority w:val="99"/>
    <w:semiHidden/>
    <w:unhideWhenUsed/>
    <w:rsid w:val="007E0C43"/>
    <w:rPr>
      <w:b/>
      <w:bCs/>
    </w:rPr>
  </w:style>
  <w:style w:type="character" w:customStyle="1" w:styleId="KommentaariteemaMrk">
    <w:name w:val="Kommentaari teema Märk"/>
    <w:basedOn w:val="KommentaaritekstMrk"/>
    <w:link w:val="Kommentaariteema"/>
    <w:uiPriority w:val="99"/>
    <w:semiHidden/>
    <w:rsid w:val="007E0C43"/>
    <w:rPr>
      <w:b/>
      <w:bCs/>
      <w:sz w:val="20"/>
    </w:rPr>
  </w:style>
  <w:style w:type="paragraph" w:styleId="Redaktsioon">
    <w:name w:val="Revision"/>
    <w:hidden/>
    <w:uiPriority w:val="99"/>
    <w:semiHidden/>
    <w:rsid w:val="000C7C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62886">
      <w:bodyDiv w:val="1"/>
      <w:marLeft w:val="0"/>
      <w:marRight w:val="0"/>
      <w:marTop w:val="0"/>
      <w:marBottom w:val="0"/>
      <w:divBdr>
        <w:top w:val="none" w:sz="0" w:space="0" w:color="auto"/>
        <w:left w:val="none" w:sz="0" w:space="0" w:color="auto"/>
        <w:bottom w:val="none" w:sz="0" w:space="0" w:color="auto"/>
        <w:right w:val="none" w:sz="0" w:space="0" w:color="auto"/>
      </w:divBdr>
    </w:div>
    <w:div w:id="825903399">
      <w:bodyDiv w:val="1"/>
      <w:marLeft w:val="0"/>
      <w:marRight w:val="0"/>
      <w:marTop w:val="0"/>
      <w:marBottom w:val="0"/>
      <w:divBdr>
        <w:top w:val="none" w:sz="0" w:space="0" w:color="auto"/>
        <w:left w:val="none" w:sz="0" w:space="0" w:color="auto"/>
        <w:bottom w:val="none" w:sz="0" w:space="0" w:color="auto"/>
        <w:right w:val="none" w:sz="0" w:space="0" w:color="auto"/>
      </w:divBdr>
    </w:div>
    <w:div w:id="1924416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0E5A21-AB93-4CCF-9B6B-6BEAF6F4E082}">
  <ds:schemaRefs>
    <ds:schemaRef ds:uri="http://schemas.openxmlformats.org/officeDocument/2006/bibliography"/>
  </ds:schemaRefs>
</ds:datastoreItem>
</file>

<file path=customXml/itemProps2.xml><?xml version="1.0" encoding="utf-8"?>
<ds:datastoreItem xmlns:ds="http://schemas.openxmlformats.org/officeDocument/2006/customXml" ds:itemID="{01D2AA53-E2F3-4B86-8EFF-5BD5EFD54AFF}">
  <ds:schemaRefs>
    <ds:schemaRef ds:uri="http://schemas.microsoft.com/sharepoint/v3/contenttype/forms"/>
  </ds:schemaRefs>
</ds:datastoreItem>
</file>

<file path=customXml/itemProps3.xml><?xml version="1.0" encoding="utf-8"?>
<ds:datastoreItem xmlns:ds="http://schemas.openxmlformats.org/officeDocument/2006/customXml" ds:itemID="{B91A941D-12F1-47A8-A5B8-078FD8C9A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7DF811-1FE7-411B-BCC0-B65D3398CA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10</Pages>
  <Words>3662</Words>
  <Characters>21242</Characters>
  <Application>Microsoft Office Word</Application>
  <DocSecurity>0</DocSecurity>
  <Lines>177</Lines>
  <Paragraphs>49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24855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Kerli Veski</dc:creator>
  <cp:lastModifiedBy>Iivika Sale</cp:lastModifiedBy>
  <cp:revision>16</cp:revision>
  <cp:lastPrinted>2023-08-30T07:49:00Z</cp:lastPrinted>
  <dcterms:created xsi:type="dcterms:W3CDTF">2023-11-27T08:54:00Z</dcterms:created>
  <dcterms:modified xsi:type="dcterms:W3CDTF">2023-12-07T15:57:00Z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